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6DC" w:rsidRDefault="00DC66DC" w:rsidP="00DC66DC">
      <w:pPr>
        <w:jc w:val="center"/>
        <w:rPr>
          <w:rFonts w:ascii="Arial" w:hAnsi="Arial" w:cs="Arial"/>
          <w:b/>
        </w:rPr>
      </w:pPr>
      <w:r>
        <w:rPr>
          <w:rFonts w:ascii="Arial" w:hAnsi="Arial" w:cs="Arial"/>
          <w:b/>
        </w:rPr>
        <w:t>LOS PROCESOS PEDAGÓGICOS EN LA SESIÓN DE APRENDIZAJE</w:t>
      </w:r>
    </w:p>
    <w:p w:rsidR="00DC66DC" w:rsidRDefault="00DC66DC" w:rsidP="00DC66DC">
      <w:pPr>
        <w:jc w:val="both"/>
        <w:rPr>
          <w:rFonts w:ascii="Arial" w:hAnsi="Arial" w:cs="Arial"/>
        </w:rPr>
      </w:pPr>
      <w:r>
        <w:rPr>
          <w:rFonts w:ascii="Arial" w:hAnsi="Arial" w:cs="Arial"/>
        </w:rPr>
        <w:t>La sesión de aprendizaje es el conjunto de situaciones que cada docente diseña, organiza con secuencia lógica para desarrollar un conjunto de aprendizajes propuestos en la unidad didáctica, la sesión de aprendizaje desarrolla dos tipos de estrategias de acuerdo a los actores educativos:</w:t>
      </w:r>
    </w:p>
    <w:p w:rsidR="00DC66DC" w:rsidRDefault="00DC66DC" w:rsidP="00922E7C">
      <w:pPr>
        <w:numPr>
          <w:ilvl w:val="0"/>
          <w:numId w:val="1"/>
        </w:numPr>
        <w:spacing w:after="0" w:line="240" w:lineRule="auto"/>
        <w:jc w:val="both"/>
        <w:rPr>
          <w:rFonts w:ascii="Arial" w:hAnsi="Arial" w:cs="Arial"/>
        </w:rPr>
      </w:pPr>
      <w:r>
        <w:rPr>
          <w:rFonts w:ascii="Arial" w:hAnsi="Arial" w:cs="Arial"/>
        </w:rPr>
        <w:t>Del Docente: Estrategias de enseñanza o procesos pedagógicos</w:t>
      </w:r>
    </w:p>
    <w:p w:rsidR="00DC66DC" w:rsidRDefault="00DC66DC" w:rsidP="00922E7C">
      <w:pPr>
        <w:numPr>
          <w:ilvl w:val="0"/>
          <w:numId w:val="1"/>
        </w:numPr>
        <w:spacing w:after="0" w:line="240" w:lineRule="auto"/>
        <w:jc w:val="both"/>
        <w:rPr>
          <w:rFonts w:ascii="Arial" w:hAnsi="Arial" w:cs="Arial"/>
        </w:rPr>
      </w:pPr>
      <w:r>
        <w:rPr>
          <w:rFonts w:ascii="Arial" w:hAnsi="Arial" w:cs="Arial"/>
        </w:rPr>
        <w:t>Del Estudiante: Estrategias de aprendizaje o procesos cognitivos / afectivos / motores.</w:t>
      </w:r>
    </w:p>
    <w:p w:rsidR="00DC66DC" w:rsidRDefault="00DC66DC" w:rsidP="00DC66DC">
      <w:pPr>
        <w:spacing w:after="0" w:line="240" w:lineRule="auto"/>
        <w:jc w:val="both"/>
        <w:rPr>
          <w:rFonts w:ascii="Arial" w:hAnsi="Arial" w:cs="Arial"/>
        </w:rPr>
      </w:pPr>
    </w:p>
    <w:p w:rsidR="00DC66DC" w:rsidRDefault="00DC66DC" w:rsidP="00DC66DC">
      <w:pPr>
        <w:spacing w:after="0" w:line="240" w:lineRule="auto"/>
        <w:jc w:val="both"/>
        <w:rPr>
          <w:rFonts w:ascii="Arial" w:hAnsi="Arial" w:cs="Arial"/>
        </w:rPr>
      </w:pPr>
    </w:p>
    <w:p w:rsidR="00DC66DC" w:rsidRDefault="00E874B3" w:rsidP="00DC66DC">
      <w:pPr>
        <w:spacing w:after="0" w:line="240" w:lineRule="auto"/>
        <w:jc w:val="both"/>
        <w:rPr>
          <w:rFonts w:ascii="Arial" w:hAnsi="Arial" w:cs="Arial"/>
        </w:rPr>
      </w:pPr>
      <w:r>
        <w:pict>
          <v:group id="_x0000_s1026" style="position:absolute;left:0;text-align:left;margin-left:0;margin-top:11.85pt;width:428.6pt;height:220.85pt;z-index:251660288" coordorigin="1701,4772" coordsize="7920,2880">
            <v:rect id="_x0000_s1027" style="position:absolute;left:5121;top:4772;width:4500;height:1080">
              <v:textbox style="mso-next-textbox:#_x0000_s1027">
                <w:txbxContent>
                  <w:p w:rsidR="00E874B3" w:rsidRDefault="00E874B3" w:rsidP="00DC66DC">
                    <w:pPr>
                      <w:jc w:val="center"/>
                    </w:pPr>
                  </w:p>
                  <w:p w:rsidR="00E874B3" w:rsidRPr="002475F7" w:rsidRDefault="00E874B3" w:rsidP="00DC66DC">
                    <w:pPr>
                      <w:jc w:val="center"/>
                      <w:rPr>
                        <w:rFonts w:ascii="Adobe Garamond Pro Bold" w:hAnsi="Adobe Garamond Pro Bold" w:cs="Arial"/>
                        <w:b/>
                        <w:sz w:val="32"/>
                        <w:szCs w:val="32"/>
                      </w:rPr>
                    </w:pPr>
                    <w:r w:rsidRPr="002475F7">
                      <w:rPr>
                        <w:rFonts w:ascii="Adobe Garamond Pro Bold" w:hAnsi="Adobe Garamond Pro Bold" w:cs="Arial"/>
                        <w:b/>
                        <w:sz w:val="32"/>
                        <w:szCs w:val="32"/>
                      </w:rPr>
                      <w:t>PROCESOS COGNITIVOS</w:t>
                    </w:r>
                  </w:p>
                </w:txbxContent>
              </v:textbox>
            </v:rect>
            <v:rect id="_x0000_s1028" style="position:absolute;left:5121;top:6572;width:4500;height:1080">
              <v:textbox style="mso-next-textbox:#_x0000_s1028">
                <w:txbxContent>
                  <w:p w:rsidR="00E874B3" w:rsidRDefault="00E874B3" w:rsidP="00DC66DC">
                    <w:pPr>
                      <w:jc w:val="center"/>
                      <w:rPr>
                        <w:rFonts w:ascii="Arial" w:hAnsi="Arial" w:cs="Arial"/>
                        <w:b/>
                        <w:sz w:val="32"/>
                        <w:szCs w:val="32"/>
                      </w:rPr>
                    </w:pPr>
                  </w:p>
                  <w:p w:rsidR="00E874B3" w:rsidRPr="002475F7" w:rsidRDefault="00E874B3" w:rsidP="00DC66DC">
                    <w:pPr>
                      <w:jc w:val="center"/>
                      <w:rPr>
                        <w:rFonts w:ascii="Adobe Garamond Pro Bold" w:hAnsi="Adobe Garamond Pro Bold" w:cs="Arial"/>
                        <w:b/>
                        <w:sz w:val="32"/>
                        <w:szCs w:val="32"/>
                      </w:rPr>
                    </w:pPr>
                    <w:r w:rsidRPr="002475F7">
                      <w:rPr>
                        <w:rFonts w:ascii="Adobe Garamond Pro Bold" w:hAnsi="Adobe Garamond Pro Bold" w:cs="Arial"/>
                        <w:b/>
                        <w:sz w:val="32"/>
                        <w:szCs w:val="32"/>
                      </w:rPr>
                      <w:t>PROCESOS PEDAGÓGICOS</w:t>
                    </w:r>
                  </w:p>
                </w:txbxContent>
              </v:textbox>
            </v:rect>
            <v:line id="_x0000_s1029" style="position:absolute" from="2601,5312" to="5121,5312" strokeweight="4.5pt">
              <v:stroke endarrow="block"/>
            </v:line>
            <v:line id="_x0000_s1030" style="position:absolute" from="2601,7112" to="5121,7112" strokeweight="4.5pt">
              <v:stroke endarrow="block"/>
            </v:line>
            <v:rect id="_x0000_s1031" style="position:absolute;left:1701;top:5312;width:900;height:1800">
              <v:textbox style="layout-flow:vertical;mso-layout-flow-alt:bottom-to-top;mso-next-textbox:#_x0000_s1031">
                <w:txbxContent>
                  <w:p w:rsidR="00E874B3" w:rsidRPr="002475F7" w:rsidRDefault="00E874B3" w:rsidP="00DC66DC">
                    <w:pPr>
                      <w:jc w:val="center"/>
                      <w:rPr>
                        <w:b/>
                        <w:sz w:val="24"/>
                      </w:rPr>
                    </w:pPr>
                    <w:r w:rsidRPr="002475F7">
                      <w:rPr>
                        <w:b/>
                        <w:sz w:val="24"/>
                      </w:rPr>
                      <w:t>SESIÓN  DE APRENDIZAJE</w:t>
                    </w:r>
                  </w:p>
                </w:txbxContent>
              </v:textbox>
            </v:rect>
          </v:group>
        </w:pict>
      </w:r>
    </w:p>
    <w:p w:rsidR="00DC66DC" w:rsidRDefault="00DC66DC" w:rsidP="00DC66DC">
      <w:pPr>
        <w:rPr>
          <w:rFonts w:ascii="Arial" w:hAnsi="Arial" w:cs="Arial"/>
          <w:b/>
        </w:rPr>
      </w:pPr>
    </w:p>
    <w:p w:rsidR="00DC66DC" w:rsidRDefault="00DC66DC" w:rsidP="00DC66DC">
      <w:pPr>
        <w:tabs>
          <w:tab w:val="left" w:pos="945"/>
        </w:tabs>
        <w:rPr>
          <w:rFonts w:ascii="Arial" w:hAnsi="Arial" w:cs="Arial"/>
          <w:b/>
        </w:rPr>
      </w:pPr>
      <w:r>
        <w:rPr>
          <w:rFonts w:ascii="Arial" w:hAnsi="Arial" w:cs="Arial"/>
          <w:b/>
        </w:rPr>
        <w:tab/>
        <w:t xml:space="preserve">    Estrategias de</w:t>
      </w:r>
    </w:p>
    <w:p w:rsidR="00DC66DC" w:rsidRDefault="00DC66DC" w:rsidP="00DC66DC">
      <w:pPr>
        <w:tabs>
          <w:tab w:val="left" w:pos="945"/>
        </w:tabs>
        <w:rPr>
          <w:rFonts w:ascii="Arial" w:hAnsi="Arial" w:cs="Arial"/>
          <w:b/>
        </w:rPr>
      </w:pPr>
      <w:r>
        <w:rPr>
          <w:rFonts w:ascii="Arial" w:hAnsi="Arial" w:cs="Arial"/>
          <w:b/>
        </w:rPr>
        <w:t xml:space="preserve">                    Aprendizaje</w:t>
      </w:r>
    </w:p>
    <w:p w:rsidR="00DC66DC" w:rsidRDefault="00DC66DC" w:rsidP="00DC66DC">
      <w:pPr>
        <w:tabs>
          <w:tab w:val="left" w:pos="945"/>
        </w:tabs>
        <w:rPr>
          <w:rFonts w:ascii="Arial" w:hAnsi="Arial" w:cs="Arial"/>
          <w:b/>
        </w:rPr>
      </w:pPr>
    </w:p>
    <w:p w:rsidR="00DC66DC" w:rsidRPr="002475F7" w:rsidRDefault="00DC66DC" w:rsidP="00DC66DC">
      <w:pPr>
        <w:tabs>
          <w:tab w:val="left" w:pos="945"/>
        </w:tabs>
        <w:rPr>
          <w:rFonts w:ascii="Arial" w:hAnsi="Arial" w:cs="Arial"/>
          <w:b/>
          <w:sz w:val="8"/>
        </w:rPr>
      </w:pPr>
    </w:p>
    <w:p w:rsidR="00DC66DC" w:rsidRDefault="00DC66DC" w:rsidP="00DC66DC">
      <w:pPr>
        <w:rPr>
          <w:rFonts w:ascii="Arial" w:hAnsi="Arial" w:cs="Arial"/>
          <w:b/>
        </w:rPr>
      </w:pPr>
    </w:p>
    <w:p w:rsidR="00DC66DC" w:rsidRDefault="00DC66DC" w:rsidP="00DC66DC">
      <w:pPr>
        <w:rPr>
          <w:rFonts w:ascii="Arial" w:hAnsi="Arial" w:cs="Arial"/>
          <w:b/>
        </w:rPr>
      </w:pPr>
    </w:p>
    <w:p w:rsidR="00DC66DC" w:rsidRDefault="00DC66DC" w:rsidP="00DC66DC">
      <w:pPr>
        <w:tabs>
          <w:tab w:val="left" w:pos="1020"/>
        </w:tabs>
        <w:spacing w:after="0" w:line="240" w:lineRule="auto"/>
        <w:rPr>
          <w:rFonts w:ascii="Arial" w:hAnsi="Arial" w:cs="Arial"/>
          <w:b/>
        </w:rPr>
      </w:pPr>
      <w:r>
        <w:rPr>
          <w:rFonts w:ascii="Arial" w:hAnsi="Arial" w:cs="Arial"/>
          <w:b/>
        </w:rPr>
        <w:t xml:space="preserve">                   Estrategias de </w:t>
      </w:r>
    </w:p>
    <w:p w:rsidR="00DC66DC" w:rsidRDefault="00DC66DC" w:rsidP="00DC66DC">
      <w:pPr>
        <w:tabs>
          <w:tab w:val="left" w:pos="1020"/>
        </w:tabs>
        <w:spacing w:after="0" w:line="240" w:lineRule="auto"/>
        <w:rPr>
          <w:rFonts w:ascii="Arial" w:hAnsi="Arial" w:cs="Arial"/>
          <w:b/>
        </w:rPr>
      </w:pPr>
      <w:r>
        <w:rPr>
          <w:rFonts w:ascii="Arial" w:hAnsi="Arial" w:cs="Arial"/>
          <w:b/>
        </w:rPr>
        <w:t xml:space="preserve">               </w:t>
      </w:r>
    </w:p>
    <w:p w:rsidR="00DC66DC" w:rsidRDefault="00DC66DC" w:rsidP="00DC66DC">
      <w:pPr>
        <w:tabs>
          <w:tab w:val="left" w:pos="1020"/>
        </w:tabs>
        <w:spacing w:after="0" w:line="240" w:lineRule="auto"/>
        <w:rPr>
          <w:rFonts w:ascii="Arial" w:hAnsi="Arial" w:cs="Arial"/>
          <w:b/>
        </w:rPr>
      </w:pPr>
      <w:r>
        <w:rPr>
          <w:rFonts w:ascii="Arial" w:hAnsi="Arial" w:cs="Arial"/>
          <w:b/>
        </w:rPr>
        <w:t xml:space="preserve">                   Enseñanza</w:t>
      </w:r>
    </w:p>
    <w:p w:rsidR="00DC66DC" w:rsidRDefault="00DC66DC" w:rsidP="00DC66DC">
      <w:pPr>
        <w:spacing w:after="0"/>
        <w:rPr>
          <w:rFonts w:ascii="Arial" w:hAnsi="Arial" w:cs="Arial"/>
          <w:b/>
        </w:rPr>
      </w:pPr>
    </w:p>
    <w:p w:rsidR="00DC66DC" w:rsidRDefault="00DC66DC" w:rsidP="00DC66DC">
      <w:pPr>
        <w:rPr>
          <w:rFonts w:ascii="Arial" w:hAnsi="Arial" w:cs="Arial"/>
          <w:b/>
        </w:rPr>
      </w:pPr>
    </w:p>
    <w:p w:rsidR="00DC66DC" w:rsidRDefault="00DC66DC" w:rsidP="00DC66DC">
      <w:pPr>
        <w:rPr>
          <w:rFonts w:ascii="Arial" w:hAnsi="Arial" w:cs="Arial"/>
        </w:rPr>
      </w:pPr>
    </w:p>
    <w:p w:rsidR="00DC66DC" w:rsidRDefault="00DC66DC" w:rsidP="00DC66DC">
      <w:pPr>
        <w:jc w:val="both"/>
        <w:rPr>
          <w:rFonts w:ascii="Arial" w:hAnsi="Arial" w:cs="Arial"/>
        </w:rPr>
      </w:pPr>
      <w:r>
        <w:rPr>
          <w:rFonts w:ascii="Arial" w:hAnsi="Arial" w:cs="Arial"/>
        </w:rPr>
        <w:t>En este artículo me referiré a las estrategias de enseñanza o también llamados Procesos Pedagógicos que se tienen presente al desarrollar la sesión de aprendizaje.</w:t>
      </w:r>
    </w:p>
    <w:p w:rsidR="00DC66DC" w:rsidRDefault="00DC66DC" w:rsidP="00DC66DC">
      <w:pPr>
        <w:jc w:val="both"/>
        <w:rPr>
          <w:rFonts w:ascii="Arial" w:hAnsi="Arial" w:cs="Arial"/>
        </w:rPr>
      </w:pPr>
      <w:r>
        <w:rPr>
          <w:rFonts w:ascii="Arial" w:hAnsi="Arial" w:cs="Arial"/>
        </w:rPr>
        <w:t>Se define a los Procesos Pedagógicos como “actividades que desarrolla el docente de manera intencional con el objeto de mediar en el aprendizaje del estudiante” estas prácticas docentes son un conjunto de acciones intersubjetivas y saberes que acontecen entre los que participan en el proceso educativo con la finalidad de construir conocimientos, clarificar valores y desarrollar competencias para la vida en común.  Cabe señalar que   los procesos pedagógicos no son momentos, son recurrentes y se acuden a ellos en cualquier momento que sea necesario.</w:t>
      </w:r>
    </w:p>
    <w:p w:rsidR="00DC66DC" w:rsidRDefault="00DC66DC" w:rsidP="00DC66DC">
      <w:pPr>
        <w:jc w:val="both"/>
        <w:rPr>
          <w:rFonts w:ascii="Arial" w:hAnsi="Arial" w:cs="Arial"/>
        </w:rPr>
      </w:pPr>
    </w:p>
    <w:p w:rsidR="00DC66DC" w:rsidRDefault="00DC66DC" w:rsidP="00DC66DC">
      <w:pPr>
        <w:jc w:val="both"/>
        <w:rPr>
          <w:rFonts w:ascii="Arial" w:hAnsi="Arial" w:cs="Arial"/>
        </w:rPr>
      </w:pPr>
    </w:p>
    <w:p w:rsidR="00DC66DC" w:rsidRDefault="00DC66DC" w:rsidP="00DC66DC">
      <w:pPr>
        <w:jc w:val="both"/>
        <w:rPr>
          <w:rFonts w:ascii="Arial" w:hAnsi="Arial" w:cs="Arial"/>
        </w:rPr>
      </w:pPr>
    </w:p>
    <w:p w:rsidR="00DC66DC" w:rsidRDefault="00DC66DC" w:rsidP="00DC66DC">
      <w:pPr>
        <w:jc w:val="both"/>
        <w:rPr>
          <w:rFonts w:ascii="Arial" w:hAnsi="Arial" w:cs="Arial"/>
        </w:rPr>
      </w:pPr>
    </w:p>
    <w:p w:rsidR="00DC66DC" w:rsidRDefault="00DC66DC" w:rsidP="00DC66DC">
      <w:pPr>
        <w:jc w:val="both"/>
        <w:rPr>
          <w:rFonts w:ascii="Arial" w:hAnsi="Arial" w:cs="Arial"/>
        </w:rPr>
      </w:pPr>
    </w:p>
    <w:p w:rsidR="00DC66DC" w:rsidRDefault="00DC66DC" w:rsidP="00DC66DC">
      <w:pPr>
        <w:jc w:val="both"/>
        <w:rPr>
          <w:rFonts w:ascii="Arial" w:hAnsi="Arial" w:cs="Arial"/>
        </w:rPr>
      </w:pPr>
    </w:p>
    <w:p w:rsidR="00DC66DC" w:rsidRDefault="00DC66DC" w:rsidP="00DC66DC">
      <w:pPr>
        <w:jc w:val="both"/>
        <w:rPr>
          <w:rFonts w:ascii="Arial" w:hAnsi="Arial" w:cs="Arial"/>
        </w:rPr>
      </w:pPr>
    </w:p>
    <w:p w:rsidR="00DC66DC" w:rsidRDefault="00DC66DC" w:rsidP="00DC66DC">
      <w:pPr>
        <w:jc w:val="both"/>
        <w:rPr>
          <w:rFonts w:ascii="Arial" w:hAnsi="Arial" w:cs="Arial"/>
        </w:rPr>
      </w:pPr>
    </w:p>
    <w:p w:rsidR="00DC66DC" w:rsidRDefault="00DC66DC" w:rsidP="00DC66DC">
      <w:pPr>
        <w:jc w:val="both"/>
        <w:rPr>
          <w:rFonts w:ascii="Arial" w:hAnsi="Arial" w:cs="Arial"/>
        </w:rPr>
      </w:pPr>
    </w:p>
    <w:p w:rsidR="00DC66DC" w:rsidRDefault="00DC66DC" w:rsidP="00DC66DC">
      <w:pPr>
        <w:jc w:val="both"/>
        <w:rPr>
          <w:rFonts w:ascii="Arial" w:hAnsi="Arial" w:cs="Arial"/>
        </w:rPr>
      </w:pPr>
      <w:r>
        <w:rPr>
          <w:rFonts w:ascii="Arial" w:hAnsi="Arial" w:cs="Arial"/>
        </w:rPr>
        <w:lastRenderedPageBreak/>
        <w:t>Estos procesos pedagógicos son:</w:t>
      </w:r>
    </w:p>
    <w:p w:rsidR="00DC66DC" w:rsidRDefault="00DC66DC" w:rsidP="00DC66DC">
      <w:pPr>
        <w:jc w:val="both"/>
        <w:rPr>
          <w:rFonts w:ascii="Arial" w:hAnsi="Arial" w:cs="Arial"/>
        </w:rPr>
      </w:pPr>
    </w:p>
    <w:p w:rsidR="00DC66DC" w:rsidRDefault="00E874B3" w:rsidP="00DC66DC">
      <w:pPr>
        <w:rPr>
          <w:rFonts w:ascii="Arial" w:hAnsi="Arial" w:cs="Arial"/>
        </w:rPr>
      </w:pPr>
      <w:r>
        <w:rPr>
          <w:noProof/>
          <w:lang w:eastAsia="es-ES"/>
        </w:rPr>
        <w:pict>
          <v:group id="_x0000_s1365" style="position:absolute;margin-left:0;margin-top:5.65pt;width:6in;height:657.05pt;z-index:251798528" coordorigin="1701,1704" coordsize="8640,13141">
            <v:roundrect id="_x0000_s1366" style="position:absolute;left:3681;top:1704;width:6660;height:1260" arcsize="10923f" strokeweight="2.25pt">
              <v:textbox>
                <w:txbxContent>
                  <w:p w:rsidR="00E874B3" w:rsidRDefault="00E874B3" w:rsidP="00DC66DC">
                    <w:pPr>
                      <w:rPr>
                        <w:rFonts w:ascii="Arial" w:hAnsi="Arial" w:cs="Arial"/>
                      </w:rPr>
                    </w:pPr>
                    <w:r>
                      <w:rPr>
                        <w:rFonts w:ascii="Arial" w:hAnsi="Arial" w:cs="Arial"/>
                        <w:b/>
                      </w:rPr>
                      <w:t>1. MOTIVACIÓN</w:t>
                    </w:r>
                    <w:r>
                      <w:rPr>
                        <w:rFonts w:ascii="Arial" w:hAnsi="Arial" w:cs="Arial"/>
                      </w:rPr>
                      <w:t>: Es el proceso permanente mediante el cual el docente crea las condiciones, despierta y mantiene el interés del estudiante por su aprendizaje.</w:t>
                    </w:r>
                  </w:p>
                </w:txbxContent>
              </v:textbox>
            </v:roundrect>
            <v:roundrect id="_x0000_s1367" style="position:absolute;left:3681;top:3324;width:6660;height:2340" arcsize="10923f" strokeweight="2.25pt">
              <v:textbox style="mso-next-textbox:#_x0000_s1367">
                <w:txbxContent>
                  <w:p w:rsidR="00E874B3" w:rsidRDefault="00E874B3" w:rsidP="00DC66DC">
                    <w:pPr>
                      <w:jc w:val="both"/>
                      <w:rPr>
                        <w:rFonts w:ascii="Arial" w:hAnsi="Arial" w:cs="Arial"/>
                      </w:rPr>
                    </w:pPr>
                    <w:r>
                      <w:rPr>
                        <w:rFonts w:ascii="Arial" w:hAnsi="Arial" w:cs="Arial"/>
                        <w:b/>
                      </w:rPr>
                      <w:t>2. RECUPERACIÓN DE LOS SABERES PREVIOS</w:t>
                    </w:r>
                    <w:r>
                      <w:rPr>
                        <w:rFonts w:ascii="Arial" w:hAnsi="Arial" w:cs="Arial"/>
                      </w:rPr>
                      <w:t>: Los saberes previos son aquellos conocimientos que el estudiante ya trae consigo, que se activan al comprender o aplicar un nuevo conocimiento con la finalidad de organizarlo y darle sentido, algunas veces suelen ser erróneos o parciales, pero es lo que el estudiante utiliza para interpretar la realidad.</w:t>
                    </w:r>
                  </w:p>
                </w:txbxContent>
              </v:textbox>
            </v:roundrect>
            <v:rect id="_x0000_s1368" style="position:absolute;left:1701;top:1884;width:540;height:3780" strokeweight="2.25pt">
              <v:textbox style="layout-flow:vertical;mso-layout-flow-alt:bottom-to-top">
                <w:txbxContent>
                  <w:p w:rsidR="00E874B3" w:rsidRDefault="00E874B3" w:rsidP="00DC66DC">
                    <w:pPr>
                      <w:jc w:val="center"/>
                      <w:rPr>
                        <w:rFonts w:ascii="Arial" w:hAnsi="Arial" w:cs="Arial"/>
                        <w:b/>
                      </w:rPr>
                    </w:pPr>
                    <w:r>
                      <w:rPr>
                        <w:rFonts w:ascii="Arial" w:hAnsi="Arial" w:cs="Arial"/>
                        <w:b/>
                      </w:rPr>
                      <w:t>INICIO DEL APRENDIZAJE</w:t>
                    </w:r>
                  </w:p>
                </w:txbxContent>
              </v:textbox>
            </v:rect>
            <v:line id="_x0000_s1369" style="position:absolute;flip:y" from="2241,2244" to="3681,3864" strokeweight="2.25pt">
              <v:stroke endarrow="block"/>
            </v:line>
            <v:line id="_x0000_s1370" style="position:absolute" from="2241,3864" to="3681,4224" strokeweight="2.25pt">
              <v:stroke endarrow="block"/>
            </v:line>
            <v:line id="_x0000_s1371" style="position:absolute" from="2241,3864" to="3501,6450" strokeweight="2.25pt">
              <v:stroke endarrow="block"/>
            </v:line>
            <v:roundrect id="_x0000_s1372" style="position:absolute;left:3681;top:5845;width:6660;height:1440" arcsize="10923f" strokeweight="2.25pt">
              <v:textbox style="mso-next-textbox:#_x0000_s1372">
                <w:txbxContent>
                  <w:p w:rsidR="00E874B3" w:rsidRDefault="00E874B3" w:rsidP="00DC66DC">
                    <w:pPr>
                      <w:jc w:val="both"/>
                      <w:rPr>
                        <w:rFonts w:ascii="Arial" w:hAnsi="Arial" w:cs="Arial"/>
                        <w:b/>
                      </w:rPr>
                    </w:pPr>
                    <w:r>
                      <w:rPr>
                        <w:rFonts w:ascii="Arial" w:hAnsi="Arial" w:cs="Arial"/>
                        <w:b/>
                      </w:rPr>
                      <w:t>3. CONFLICTO COGNITIVO</w:t>
                    </w:r>
                    <w:r>
                      <w:rPr>
                        <w:rFonts w:ascii="Arial" w:hAnsi="Arial" w:cs="Arial"/>
                      </w:rPr>
                      <w:t>: Es el desequilibrio de las estructuras mentales, se produce cuando la persona se enfrenta con algo que no puede comprender o explicar con sus propios saberes.</w:t>
                    </w:r>
                  </w:p>
                </w:txbxContent>
              </v:textbox>
            </v:roundrect>
            <v:roundrect id="_x0000_s1373" style="position:absolute;left:3681;top:7645;width:6660;height:1800" arcsize="10923f" strokeweight="2.25pt">
              <v:textbox style="mso-next-textbox:#_x0000_s1373">
                <w:txbxContent>
                  <w:p w:rsidR="00E874B3" w:rsidRDefault="00E874B3" w:rsidP="00DC66DC">
                    <w:pPr>
                      <w:jc w:val="both"/>
                      <w:rPr>
                        <w:rFonts w:ascii="Arial" w:hAnsi="Arial" w:cs="Arial"/>
                      </w:rPr>
                    </w:pPr>
                    <w:r>
                      <w:rPr>
                        <w:rFonts w:ascii="Arial" w:hAnsi="Arial" w:cs="Arial"/>
                        <w:b/>
                      </w:rPr>
                      <w:t xml:space="preserve">4. PROCESAMIENTO DE </w:t>
                    </w:r>
                    <w:smartTag w:uri="urn:schemas-microsoft-com:office:smarttags" w:element="PersonName">
                      <w:smartTagPr>
                        <w:attr w:name="ProductID" w:val="LA INFORMACIￓN"/>
                      </w:smartTagPr>
                      <w:r>
                        <w:rPr>
                          <w:rFonts w:ascii="Arial" w:hAnsi="Arial" w:cs="Arial"/>
                          <w:b/>
                        </w:rPr>
                        <w:t>LA INFORMACIÓN</w:t>
                      </w:r>
                    </w:smartTag>
                    <w:r>
                      <w:rPr>
                        <w:rFonts w:ascii="Arial" w:hAnsi="Arial" w:cs="Arial"/>
                        <w:b/>
                      </w:rPr>
                      <w:t xml:space="preserve">: </w:t>
                    </w:r>
                    <w:r>
                      <w:rPr>
                        <w:rFonts w:ascii="Arial" w:hAnsi="Arial" w:cs="Arial"/>
                      </w:rPr>
                      <w:t>Es el proceso central del desarrollo del aprendizaje en el que se desarrollan los procesos cognitivos u operaciones mentales; estas se ejecutan mediante tres fases: Entrada – Elaboración – Salida.</w:t>
                    </w:r>
                  </w:p>
                </w:txbxContent>
              </v:textbox>
            </v:roundrect>
            <v:roundrect id="_x0000_s1374" style="position:absolute;left:3681;top:10165;width:6660;height:1980" arcsize="10923f" strokeweight="2.25pt">
              <v:textbox style="mso-next-textbox:#_x0000_s1374">
                <w:txbxContent>
                  <w:p w:rsidR="00E874B3" w:rsidRPr="00E874B3" w:rsidRDefault="00E874B3" w:rsidP="00DC66DC">
                    <w:pPr>
                      <w:jc w:val="both"/>
                      <w:rPr>
                        <w:rFonts w:ascii="Arial" w:hAnsi="Arial" w:cs="Arial"/>
                      </w:rPr>
                    </w:pPr>
                    <w:r w:rsidRPr="00E874B3">
                      <w:rPr>
                        <w:rFonts w:ascii="Arial" w:hAnsi="Arial" w:cs="Arial"/>
                        <w:b/>
                      </w:rPr>
                      <w:t>5. APLICACIÓN</w:t>
                    </w:r>
                    <w:r w:rsidRPr="00E874B3">
                      <w:rPr>
                        <w:rFonts w:ascii="Arial" w:hAnsi="Arial" w:cs="Arial"/>
                      </w:rPr>
                      <w:t>: Es la ejecución de la capacidad en situaciones nuevas para el estudiante, donde pone en práctica la teoría y conceptuación adquirida.</w:t>
                    </w:r>
                  </w:p>
                </w:txbxContent>
              </v:textbox>
            </v:roundrect>
            <v:roundrect id="_x0000_s1375" style="position:absolute;left:3681;top:12505;width:6660;height:1260" arcsize="10923f" strokeweight="2.25pt">
              <v:textbox style="mso-next-textbox:#_x0000_s1375">
                <w:txbxContent>
                  <w:p w:rsidR="00E874B3" w:rsidRDefault="00E874B3" w:rsidP="00DC66DC">
                    <w:pPr>
                      <w:rPr>
                        <w:rFonts w:ascii="Arial" w:hAnsi="Arial" w:cs="Arial"/>
                      </w:rPr>
                    </w:pPr>
                    <w:r>
                      <w:rPr>
                        <w:rFonts w:ascii="Arial" w:hAnsi="Arial" w:cs="Arial"/>
                        <w:b/>
                      </w:rPr>
                      <w:t>6. REFLEXIÓN</w:t>
                    </w:r>
                    <w:r>
                      <w:rPr>
                        <w:rFonts w:ascii="Arial" w:hAnsi="Arial" w:cs="Arial"/>
                      </w:rPr>
                      <w:t>: Es el proceso mediante el cual reconoce el estudiante sobre lo que aprendió, los pasos que realizó y cómo puede mejorar su aprendizaje.</w:t>
                    </w:r>
                  </w:p>
                </w:txbxContent>
              </v:textbox>
            </v:roundrect>
            <v:roundrect id="_x0000_s1376" style="position:absolute;left:3681;top:13945;width:6660;height:900" arcsize="10923f" strokeweight="2.25pt">
              <v:textbox style="mso-next-textbox:#_x0000_s1376">
                <w:txbxContent>
                  <w:p w:rsidR="00E874B3" w:rsidRDefault="00E874B3" w:rsidP="00DC66DC">
                    <w:pPr>
                      <w:rPr>
                        <w:rFonts w:ascii="Arial" w:hAnsi="Arial" w:cs="Arial"/>
                      </w:rPr>
                    </w:pPr>
                    <w:r>
                      <w:rPr>
                        <w:rFonts w:ascii="Arial" w:hAnsi="Arial" w:cs="Arial"/>
                        <w:b/>
                      </w:rPr>
                      <w:t>7. EVALUACIÓN</w:t>
                    </w:r>
                    <w:r>
                      <w:rPr>
                        <w:rFonts w:ascii="Arial" w:hAnsi="Arial" w:cs="Arial"/>
                      </w:rPr>
                      <w:t>: Es el proceso que permite reconocer los aciertos y errores para mejorar el aprendizaje.</w:t>
                    </w:r>
                  </w:p>
                </w:txbxContent>
              </v:textbox>
            </v:roundrect>
            <v:rect id="_x0000_s1377" style="position:absolute;left:1701;top:7358;width:900;height:2520" strokeweight="2.25pt">
              <v:textbox style="layout-flow:vertical;mso-layout-flow-alt:bottom-to-top;mso-next-textbox:#_x0000_s1377">
                <w:txbxContent>
                  <w:p w:rsidR="00E874B3" w:rsidRDefault="00E874B3" w:rsidP="00DC66DC">
                    <w:pPr>
                      <w:jc w:val="center"/>
                      <w:rPr>
                        <w:rFonts w:ascii="Arial" w:hAnsi="Arial" w:cs="Arial"/>
                        <w:b/>
                      </w:rPr>
                    </w:pPr>
                    <w:r>
                      <w:rPr>
                        <w:rFonts w:ascii="Arial" w:hAnsi="Arial" w:cs="Arial"/>
                        <w:b/>
                      </w:rPr>
                      <w:t>CONSTRUCCIÓN DEL APRENDIZAJE</w:t>
                    </w:r>
                  </w:p>
                </w:txbxContent>
              </v:textbox>
            </v:rect>
            <v:line id="_x0000_s1378" style="position:absolute;flip:y" from="2601,8618" to="3681,8618" strokeweight="2.25pt">
              <v:stroke endarrow="block"/>
            </v:line>
            <v:rect id="_x0000_s1379" style="position:absolute;left:1701;top:10058;width:1260;height:2340" strokeweight="2.25pt">
              <v:textbox style="layout-flow:vertical;mso-layout-flow-alt:bottom-to-top;mso-next-textbox:#_x0000_s1379">
                <w:txbxContent>
                  <w:p w:rsidR="00E874B3" w:rsidRDefault="00E874B3" w:rsidP="00DC66DC">
                    <w:pPr>
                      <w:jc w:val="center"/>
                      <w:rPr>
                        <w:rFonts w:ascii="Arial" w:hAnsi="Arial" w:cs="Arial"/>
                        <w:b/>
                      </w:rPr>
                    </w:pPr>
                    <w:r>
                      <w:rPr>
                        <w:rFonts w:ascii="Arial" w:hAnsi="Arial" w:cs="Arial"/>
                        <w:b/>
                      </w:rPr>
                      <w:t>APLICACIÓN O TRANSFERENCIA DEL APRENDIZAJE</w:t>
                    </w:r>
                  </w:p>
                </w:txbxContent>
              </v:textbox>
            </v:rect>
            <v:line id="_x0000_s1380" style="position:absolute;flip:y" from="2781,13045" to="3681,13765" strokeweight="2.25pt">
              <v:stroke endarrow="block"/>
            </v:line>
            <v:line id="_x0000_s1381" style="position:absolute" from="2781,13765" to="3681,14485" strokeweight="2.25pt">
              <v:stroke endarrow="block"/>
            </v:line>
            <v:line id="_x0000_s1382" style="position:absolute" from="2961,11245" to="3681,11245" strokeweight="2.25pt">
              <v:stroke endarrow="block"/>
            </v:line>
            <v:rect id="_x0000_s1383" style="position:absolute;left:1701;top:12685;width:1080;height:2160" strokeweight="2.25pt">
              <v:textbox style="layout-flow:vertical;mso-layout-flow-alt:bottom-to-top;mso-next-textbox:#_x0000_s1383">
                <w:txbxContent>
                  <w:p w:rsidR="00E874B3" w:rsidRDefault="00E874B3" w:rsidP="00DC66DC">
                    <w:pPr>
                      <w:jc w:val="center"/>
                      <w:rPr>
                        <w:rFonts w:ascii="Arial" w:hAnsi="Arial" w:cs="Arial"/>
                        <w:b/>
                      </w:rPr>
                    </w:pPr>
                    <w:r>
                      <w:rPr>
                        <w:rFonts w:ascii="Arial" w:hAnsi="Arial" w:cs="Arial"/>
                        <w:b/>
                      </w:rPr>
                      <w:t>METACOGNICIÓN Y EVALUACIÓN</w:t>
                    </w:r>
                  </w:p>
                </w:txbxContent>
              </v:textbox>
            </v:rect>
          </v:group>
        </w:pict>
      </w: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tabs>
          <w:tab w:val="left" w:pos="1905"/>
        </w:tabs>
        <w:rPr>
          <w:rFonts w:ascii="Arial" w:hAnsi="Arial" w:cs="Arial"/>
        </w:rPr>
      </w:pPr>
      <w:r>
        <w:rPr>
          <w:rFonts w:ascii="Arial" w:hAnsi="Arial" w:cs="Arial"/>
        </w:rPr>
        <w:tab/>
      </w:r>
    </w:p>
    <w:p w:rsidR="00DC66DC" w:rsidRDefault="00DC66DC" w:rsidP="00DC66DC">
      <w:pPr>
        <w:tabs>
          <w:tab w:val="left" w:pos="1905"/>
        </w:tabs>
        <w:rPr>
          <w:rFonts w:ascii="Arial" w:hAnsi="Arial" w:cs="Arial"/>
        </w:rPr>
      </w:pPr>
    </w:p>
    <w:p w:rsidR="00DC66DC" w:rsidRDefault="00DC66DC" w:rsidP="00DC66DC">
      <w:pPr>
        <w:tabs>
          <w:tab w:val="left" w:pos="1905"/>
        </w:tabs>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jc w:val="center"/>
        <w:rPr>
          <w:rFonts w:ascii="Adobe Garamond Pro Bold" w:hAnsi="Adobe Garamond Pro Bold" w:cs="Arial"/>
          <w:b/>
          <w:sz w:val="36"/>
          <w:szCs w:val="36"/>
        </w:rPr>
      </w:pPr>
    </w:p>
    <w:p w:rsidR="00DC66DC" w:rsidRPr="00714B1C" w:rsidRDefault="00DC66DC" w:rsidP="00DC66DC">
      <w:pPr>
        <w:jc w:val="center"/>
        <w:rPr>
          <w:rFonts w:ascii="Adobe Garamond Pro Bold" w:hAnsi="Adobe Garamond Pro Bold" w:cs="Arial"/>
          <w:b/>
          <w:sz w:val="44"/>
          <w:szCs w:val="36"/>
        </w:rPr>
      </w:pPr>
      <w:r w:rsidRPr="00714B1C">
        <w:rPr>
          <w:rFonts w:ascii="Adobe Garamond Pro Bold" w:hAnsi="Adobe Garamond Pro Bold" w:cs="Arial"/>
          <w:b/>
          <w:sz w:val="44"/>
          <w:szCs w:val="36"/>
        </w:rPr>
        <w:lastRenderedPageBreak/>
        <w:t>PROCESO PEDAGÓGICO</w:t>
      </w:r>
    </w:p>
    <w:p w:rsidR="00DC66DC" w:rsidRDefault="00DC66DC" w:rsidP="00DC66DC">
      <w:pPr>
        <w:spacing w:after="120"/>
        <w:rPr>
          <w:rFonts w:ascii="Arial" w:hAnsi="Arial" w:cs="Arial"/>
        </w:rPr>
      </w:pPr>
      <w:r>
        <w:rPr>
          <w:rFonts w:ascii="Arial" w:hAnsi="Arial" w:cs="Arial"/>
        </w:rPr>
        <w:t>Es el conjunto de hechos, interacciones e intercambios que se producen en el proceso de enseñanza – aprendizaje, dentro o fuera del aula.</w:t>
      </w:r>
    </w:p>
    <w:p w:rsidR="00DC66DC" w:rsidRDefault="00DC66DC" w:rsidP="00DC66DC">
      <w:pPr>
        <w:rPr>
          <w:rFonts w:ascii="Arial" w:hAnsi="Arial" w:cs="Arial"/>
        </w:rPr>
      </w:pPr>
    </w:p>
    <w:p w:rsidR="00DC66DC" w:rsidRDefault="00DC66DC" w:rsidP="00DC66DC">
      <w:pPr>
        <w:jc w:val="both"/>
        <w:rPr>
          <w:rFonts w:ascii="Arial" w:hAnsi="Arial" w:cs="Arial"/>
          <w:b/>
        </w:rPr>
      </w:pPr>
      <w:r>
        <w:rPr>
          <w:rFonts w:ascii="Arial" w:hAnsi="Arial" w:cs="Arial"/>
          <w:b/>
        </w:rPr>
        <w:t>¿CUÁLES SON ESTOS PROCESOS PEDAGÓGICOS QUE DEBEN TOMARSE EN CUENTA EN EL DESARROLLO DE UNA SESIÓN DE APRENDIZAJE?</w:t>
      </w:r>
    </w:p>
    <w:p w:rsidR="00DC66DC" w:rsidRDefault="00DC66DC" w:rsidP="00DC66DC">
      <w:pPr>
        <w:jc w:val="both"/>
        <w:rPr>
          <w:rFonts w:ascii="Arial" w:hAnsi="Arial" w:cs="Arial"/>
          <w:b/>
        </w:rPr>
      </w:pPr>
    </w:p>
    <w:p w:rsidR="00DC66DC" w:rsidRDefault="00E874B3" w:rsidP="00DC66DC">
      <w:pPr>
        <w:jc w:val="both"/>
        <w:rPr>
          <w:rFonts w:ascii="Arial" w:hAnsi="Arial" w:cs="Arial"/>
          <w:b/>
        </w:rPr>
      </w:pPr>
      <w:r>
        <w:pict>
          <v:group id="_x0000_s1032" style="position:absolute;left:0;text-align:left;margin-left:0;margin-top:7.9pt;width:455.2pt;height:337.25pt;z-index:251661312" coordorigin="1803,5262" coordsize="9104,6745">
            <v:rect id="_x0000_s1033" style="position:absolute;left:-1189;top:8476;width:6523;height:540;rotation:270">
              <v:textbox>
                <w:txbxContent>
                  <w:p w:rsidR="00E874B3" w:rsidRDefault="00E874B3" w:rsidP="00DC66DC">
                    <w:pPr>
                      <w:jc w:val="center"/>
                      <w:rPr>
                        <w:rFonts w:ascii="Arial" w:hAnsi="Arial" w:cs="Arial"/>
                        <w:b/>
                        <w:sz w:val="28"/>
                        <w:szCs w:val="28"/>
                      </w:rPr>
                    </w:pPr>
                  </w:p>
                  <w:p w:rsidR="00E874B3" w:rsidRDefault="00E874B3" w:rsidP="00DC66DC">
                    <w:pPr>
                      <w:jc w:val="center"/>
                      <w:rPr>
                        <w:rFonts w:ascii="Arial" w:hAnsi="Arial" w:cs="Arial"/>
                        <w:b/>
                        <w:sz w:val="28"/>
                        <w:szCs w:val="28"/>
                      </w:rPr>
                    </w:pPr>
                    <w:r>
                      <w:rPr>
                        <w:rFonts w:ascii="Arial" w:hAnsi="Arial" w:cs="Arial"/>
                        <w:b/>
                        <w:sz w:val="28"/>
                        <w:szCs w:val="28"/>
                      </w:rPr>
                      <w:t>M</w:t>
                    </w:r>
                  </w:p>
                  <w:p w:rsidR="00E874B3" w:rsidRDefault="00E874B3" w:rsidP="00DC66DC">
                    <w:pPr>
                      <w:jc w:val="center"/>
                      <w:rPr>
                        <w:rFonts w:ascii="Arial" w:hAnsi="Arial" w:cs="Arial"/>
                        <w:b/>
                        <w:sz w:val="28"/>
                        <w:szCs w:val="28"/>
                      </w:rPr>
                    </w:pPr>
                    <w:r>
                      <w:rPr>
                        <w:rFonts w:ascii="Arial" w:hAnsi="Arial" w:cs="Arial"/>
                        <w:b/>
                        <w:sz w:val="28"/>
                        <w:szCs w:val="28"/>
                      </w:rPr>
                      <w:t>O</w:t>
                    </w:r>
                  </w:p>
                  <w:p w:rsidR="00E874B3" w:rsidRDefault="00E874B3" w:rsidP="00DC66DC">
                    <w:pPr>
                      <w:jc w:val="center"/>
                      <w:rPr>
                        <w:rFonts w:ascii="Arial" w:hAnsi="Arial" w:cs="Arial"/>
                        <w:b/>
                        <w:sz w:val="28"/>
                        <w:szCs w:val="28"/>
                      </w:rPr>
                    </w:pPr>
                    <w:r>
                      <w:rPr>
                        <w:rFonts w:ascii="Arial" w:hAnsi="Arial" w:cs="Arial"/>
                        <w:b/>
                        <w:sz w:val="28"/>
                        <w:szCs w:val="28"/>
                      </w:rPr>
                      <w:t>T</w:t>
                    </w:r>
                  </w:p>
                  <w:p w:rsidR="00E874B3" w:rsidRDefault="00E874B3" w:rsidP="00DC66DC">
                    <w:pPr>
                      <w:jc w:val="center"/>
                      <w:rPr>
                        <w:rFonts w:ascii="Arial" w:hAnsi="Arial" w:cs="Arial"/>
                        <w:b/>
                        <w:sz w:val="28"/>
                        <w:szCs w:val="28"/>
                      </w:rPr>
                    </w:pPr>
                    <w:r>
                      <w:rPr>
                        <w:rFonts w:ascii="Arial" w:hAnsi="Arial" w:cs="Arial"/>
                        <w:b/>
                        <w:sz w:val="28"/>
                        <w:szCs w:val="28"/>
                      </w:rPr>
                      <w:t>I</w:t>
                    </w:r>
                  </w:p>
                  <w:p w:rsidR="00E874B3" w:rsidRDefault="00E874B3" w:rsidP="00DC66DC">
                    <w:pPr>
                      <w:jc w:val="center"/>
                      <w:rPr>
                        <w:rFonts w:ascii="Arial" w:hAnsi="Arial" w:cs="Arial"/>
                        <w:b/>
                        <w:sz w:val="28"/>
                        <w:szCs w:val="28"/>
                      </w:rPr>
                    </w:pPr>
                    <w:r>
                      <w:rPr>
                        <w:rFonts w:ascii="Arial" w:hAnsi="Arial" w:cs="Arial"/>
                        <w:b/>
                        <w:sz w:val="28"/>
                        <w:szCs w:val="28"/>
                      </w:rPr>
                      <w:t>V</w:t>
                    </w:r>
                  </w:p>
                  <w:p w:rsidR="00E874B3" w:rsidRDefault="00E874B3" w:rsidP="00DC66DC">
                    <w:pPr>
                      <w:jc w:val="center"/>
                      <w:rPr>
                        <w:rFonts w:ascii="Arial" w:hAnsi="Arial" w:cs="Arial"/>
                        <w:b/>
                        <w:sz w:val="28"/>
                        <w:szCs w:val="28"/>
                      </w:rPr>
                    </w:pPr>
                    <w:r>
                      <w:rPr>
                        <w:rFonts w:ascii="Arial" w:hAnsi="Arial" w:cs="Arial"/>
                        <w:b/>
                        <w:sz w:val="28"/>
                        <w:szCs w:val="28"/>
                      </w:rPr>
                      <w:t>A</w:t>
                    </w:r>
                  </w:p>
                  <w:p w:rsidR="00E874B3" w:rsidRDefault="00E874B3" w:rsidP="00DC66DC">
                    <w:pPr>
                      <w:jc w:val="center"/>
                      <w:rPr>
                        <w:rFonts w:ascii="Arial" w:hAnsi="Arial" w:cs="Arial"/>
                        <w:b/>
                        <w:sz w:val="28"/>
                        <w:szCs w:val="28"/>
                      </w:rPr>
                    </w:pPr>
                    <w:r>
                      <w:rPr>
                        <w:rFonts w:ascii="Arial" w:hAnsi="Arial" w:cs="Arial"/>
                        <w:b/>
                        <w:sz w:val="28"/>
                        <w:szCs w:val="28"/>
                      </w:rPr>
                      <w:t>C</w:t>
                    </w:r>
                  </w:p>
                  <w:p w:rsidR="00E874B3" w:rsidRDefault="00E874B3" w:rsidP="00DC66DC">
                    <w:pPr>
                      <w:jc w:val="center"/>
                      <w:rPr>
                        <w:rFonts w:ascii="Arial" w:hAnsi="Arial" w:cs="Arial"/>
                        <w:b/>
                        <w:sz w:val="28"/>
                        <w:szCs w:val="28"/>
                      </w:rPr>
                    </w:pPr>
                    <w:r>
                      <w:rPr>
                        <w:rFonts w:ascii="Arial" w:hAnsi="Arial" w:cs="Arial"/>
                        <w:b/>
                        <w:sz w:val="28"/>
                        <w:szCs w:val="28"/>
                      </w:rPr>
                      <w:t>I</w:t>
                    </w:r>
                  </w:p>
                  <w:p w:rsidR="00E874B3" w:rsidRDefault="00E874B3" w:rsidP="00DC66DC">
                    <w:pPr>
                      <w:jc w:val="center"/>
                      <w:rPr>
                        <w:rFonts w:ascii="Arial" w:hAnsi="Arial" w:cs="Arial"/>
                        <w:b/>
                        <w:sz w:val="28"/>
                        <w:szCs w:val="28"/>
                      </w:rPr>
                    </w:pPr>
                    <w:r>
                      <w:rPr>
                        <w:rFonts w:ascii="Arial" w:hAnsi="Arial" w:cs="Arial"/>
                        <w:b/>
                        <w:sz w:val="28"/>
                        <w:szCs w:val="28"/>
                      </w:rPr>
                      <w:t>Ó</w:t>
                    </w:r>
                  </w:p>
                  <w:p w:rsidR="00E874B3" w:rsidRDefault="00E874B3" w:rsidP="00DC66DC">
                    <w:pPr>
                      <w:jc w:val="center"/>
                      <w:rPr>
                        <w:rFonts w:ascii="Arial" w:hAnsi="Arial" w:cs="Arial"/>
                        <w:b/>
                        <w:sz w:val="28"/>
                        <w:szCs w:val="28"/>
                      </w:rPr>
                    </w:pPr>
                    <w:r>
                      <w:rPr>
                        <w:rFonts w:ascii="Arial" w:hAnsi="Arial" w:cs="Arial"/>
                        <w:b/>
                        <w:sz w:val="28"/>
                        <w:szCs w:val="28"/>
                      </w:rPr>
                      <w:t>N</w:t>
                    </w:r>
                  </w:p>
                </w:txbxContent>
              </v:textbox>
            </v:rect>
            <v:rect id="_x0000_s1034" style="position:absolute;left:2673;top:5860;width:5580;height:720">
              <v:textbox>
                <w:txbxContent>
                  <w:p w:rsidR="00E874B3" w:rsidRDefault="00E874B3" w:rsidP="00DC66DC">
                    <w:pPr>
                      <w:jc w:val="center"/>
                      <w:rPr>
                        <w:rFonts w:ascii="Arial" w:hAnsi="Arial" w:cs="Arial"/>
                        <w:b/>
                      </w:rPr>
                    </w:pPr>
                    <w:r>
                      <w:rPr>
                        <w:rFonts w:ascii="Arial" w:hAnsi="Arial" w:cs="Arial"/>
                        <w:b/>
                      </w:rPr>
                      <w:t>RECUPERACIÓN DE SABERES PREVIOS</w:t>
                    </w:r>
                  </w:p>
                </w:txbxContent>
              </v:textbox>
            </v:rect>
            <v:rect id="_x0000_s1035" style="position:absolute;left:2545;top:9310;width:5580;height:923">
              <v:textbox style="mso-next-textbox:#_x0000_s1035">
                <w:txbxContent>
                  <w:p w:rsidR="00E874B3" w:rsidRDefault="00E874B3" w:rsidP="00DC66DC">
                    <w:pPr>
                      <w:jc w:val="center"/>
                      <w:rPr>
                        <w:rFonts w:ascii="Arial" w:hAnsi="Arial" w:cs="Arial"/>
                        <w:b/>
                      </w:rPr>
                    </w:pPr>
                    <w:r>
                      <w:rPr>
                        <w:rFonts w:ascii="Arial" w:hAnsi="Arial" w:cs="Arial"/>
                        <w:b/>
                      </w:rPr>
                      <w:t xml:space="preserve">APLICACIÓN DE LO APRENDIDO  / </w:t>
                    </w:r>
                  </w:p>
                  <w:p w:rsidR="00E874B3" w:rsidRDefault="00E874B3" w:rsidP="00DC66DC">
                    <w:pPr>
                      <w:jc w:val="center"/>
                      <w:rPr>
                        <w:rFonts w:ascii="Arial" w:hAnsi="Arial" w:cs="Arial"/>
                        <w:b/>
                      </w:rPr>
                    </w:pPr>
                    <w:r>
                      <w:rPr>
                        <w:rFonts w:ascii="Arial" w:hAnsi="Arial" w:cs="Arial"/>
                        <w:b/>
                      </w:rPr>
                      <w:t>TRANSFERENCIA A SITUACIONES NUEVAS</w:t>
                    </w:r>
                  </w:p>
                </w:txbxContent>
              </v:textbox>
            </v:rect>
            <v:rect id="_x0000_s1036" style="position:absolute;left:2545;top:7173;width:5580;height:720">
              <v:textbox style="mso-next-textbox:#_x0000_s1036">
                <w:txbxContent>
                  <w:p w:rsidR="00E874B3" w:rsidRDefault="00E874B3" w:rsidP="00DC66DC">
                    <w:pPr>
                      <w:jc w:val="center"/>
                      <w:rPr>
                        <w:rFonts w:ascii="Arial" w:hAnsi="Arial" w:cs="Arial"/>
                        <w:b/>
                      </w:rPr>
                    </w:pPr>
                    <w:r>
                      <w:rPr>
                        <w:rFonts w:ascii="Arial" w:hAnsi="Arial" w:cs="Arial"/>
                        <w:b/>
                      </w:rPr>
                      <w:t>CONFLICTO COGNITIVO</w:t>
                    </w:r>
                  </w:p>
                </w:txbxContent>
              </v:textbox>
            </v:rect>
            <v:rect id="_x0000_s1037" style="position:absolute;left:2545;top:8278;width:5580;height:720">
              <v:textbox style="mso-next-textbox:#_x0000_s1037">
                <w:txbxContent>
                  <w:p w:rsidR="00E874B3" w:rsidRDefault="00E874B3" w:rsidP="00DC66DC">
                    <w:pPr>
                      <w:jc w:val="center"/>
                      <w:rPr>
                        <w:rFonts w:ascii="Arial" w:hAnsi="Arial" w:cs="Arial"/>
                        <w:b/>
                      </w:rPr>
                    </w:pPr>
                    <w:r>
                      <w:rPr>
                        <w:rFonts w:ascii="Arial" w:hAnsi="Arial" w:cs="Arial"/>
                        <w:b/>
                      </w:rPr>
                      <w:t xml:space="preserve">PROCESAMIENTO DE </w:t>
                    </w:r>
                    <w:smartTag w:uri="urn:schemas-microsoft-com:office:smarttags" w:element="PersonName">
                      <w:smartTagPr>
                        <w:attr w:name="ProductID" w:val="LA INFORMACIￓN"/>
                      </w:smartTagPr>
                      <w:r>
                        <w:rPr>
                          <w:rFonts w:ascii="Arial" w:hAnsi="Arial" w:cs="Arial"/>
                          <w:b/>
                        </w:rPr>
                        <w:t>LA INFORMACIÓN</w:t>
                      </w:r>
                    </w:smartTag>
                  </w:p>
                </w:txbxContent>
              </v:textbox>
            </v:rect>
            <v:rect id="_x0000_s1038" style="position:absolute;left:7174;top:8275;width:6745;height:720;rotation:90">
              <v:textbox style="mso-next-textbox:#_x0000_s1038">
                <w:txbxContent>
                  <w:p w:rsidR="00E874B3" w:rsidRDefault="00E874B3" w:rsidP="00DC66DC">
                    <w:pPr>
                      <w:jc w:val="center"/>
                      <w:rPr>
                        <w:rFonts w:ascii="Arial" w:hAnsi="Arial" w:cs="Arial"/>
                        <w:b/>
                        <w:sz w:val="28"/>
                        <w:szCs w:val="28"/>
                      </w:rPr>
                    </w:pPr>
                  </w:p>
                  <w:p w:rsidR="00E874B3" w:rsidRDefault="00E874B3" w:rsidP="00DC66DC">
                    <w:pPr>
                      <w:jc w:val="center"/>
                      <w:rPr>
                        <w:rFonts w:ascii="Arial" w:hAnsi="Arial" w:cs="Arial"/>
                        <w:b/>
                        <w:sz w:val="28"/>
                        <w:szCs w:val="28"/>
                      </w:rPr>
                    </w:pPr>
                    <w:r>
                      <w:rPr>
                        <w:rFonts w:ascii="Arial" w:hAnsi="Arial" w:cs="Arial"/>
                        <w:b/>
                        <w:sz w:val="28"/>
                        <w:szCs w:val="28"/>
                      </w:rPr>
                      <w:t>E</w:t>
                    </w:r>
                  </w:p>
                  <w:p w:rsidR="00E874B3" w:rsidRDefault="00E874B3" w:rsidP="00DC66DC">
                    <w:pPr>
                      <w:jc w:val="center"/>
                      <w:rPr>
                        <w:rFonts w:ascii="Arial" w:hAnsi="Arial" w:cs="Arial"/>
                        <w:b/>
                        <w:sz w:val="28"/>
                        <w:szCs w:val="28"/>
                      </w:rPr>
                    </w:pPr>
                    <w:r>
                      <w:rPr>
                        <w:rFonts w:ascii="Arial" w:hAnsi="Arial" w:cs="Arial"/>
                        <w:b/>
                        <w:sz w:val="28"/>
                        <w:szCs w:val="28"/>
                      </w:rPr>
                      <w:t>V</w:t>
                    </w:r>
                  </w:p>
                  <w:p w:rsidR="00E874B3" w:rsidRDefault="00E874B3" w:rsidP="00DC66DC">
                    <w:pPr>
                      <w:jc w:val="center"/>
                      <w:rPr>
                        <w:rFonts w:ascii="Arial" w:hAnsi="Arial" w:cs="Arial"/>
                        <w:b/>
                        <w:sz w:val="28"/>
                        <w:szCs w:val="28"/>
                      </w:rPr>
                    </w:pPr>
                    <w:r>
                      <w:rPr>
                        <w:rFonts w:ascii="Arial" w:hAnsi="Arial" w:cs="Arial"/>
                        <w:b/>
                        <w:sz w:val="28"/>
                        <w:szCs w:val="28"/>
                      </w:rPr>
                      <w:t>A</w:t>
                    </w:r>
                  </w:p>
                  <w:p w:rsidR="00E874B3" w:rsidRDefault="00E874B3" w:rsidP="00DC66DC">
                    <w:pPr>
                      <w:jc w:val="center"/>
                      <w:rPr>
                        <w:rFonts w:ascii="Arial" w:hAnsi="Arial" w:cs="Arial"/>
                        <w:b/>
                        <w:sz w:val="28"/>
                        <w:szCs w:val="28"/>
                      </w:rPr>
                    </w:pPr>
                    <w:r>
                      <w:rPr>
                        <w:rFonts w:ascii="Arial" w:hAnsi="Arial" w:cs="Arial"/>
                        <w:b/>
                        <w:sz w:val="28"/>
                        <w:szCs w:val="28"/>
                      </w:rPr>
                      <w:t>L</w:t>
                    </w:r>
                  </w:p>
                  <w:p w:rsidR="00E874B3" w:rsidRDefault="00E874B3" w:rsidP="00DC66DC">
                    <w:pPr>
                      <w:jc w:val="center"/>
                      <w:rPr>
                        <w:rFonts w:ascii="Arial" w:hAnsi="Arial" w:cs="Arial"/>
                        <w:b/>
                        <w:sz w:val="28"/>
                        <w:szCs w:val="28"/>
                      </w:rPr>
                    </w:pPr>
                    <w:r>
                      <w:rPr>
                        <w:rFonts w:ascii="Arial" w:hAnsi="Arial" w:cs="Arial"/>
                        <w:b/>
                        <w:sz w:val="28"/>
                        <w:szCs w:val="28"/>
                      </w:rPr>
                      <w:t>U</w:t>
                    </w:r>
                  </w:p>
                  <w:p w:rsidR="00E874B3" w:rsidRDefault="00E874B3" w:rsidP="00DC66DC">
                    <w:pPr>
                      <w:jc w:val="center"/>
                      <w:rPr>
                        <w:rFonts w:ascii="Arial" w:hAnsi="Arial" w:cs="Arial"/>
                        <w:b/>
                        <w:sz w:val="28"/>
                        <w:szCs w:val="28"/>
                      </w:rPr>
                    </w:pPr>
                    <w:r>
                      <w:rPr>
                        <w:rFonts w:ascii="Arial" w:hAnsi="Arial" w:cs="Arial"/>
                        <w:b/>
                        <w:sz w:val="28"/>
                        <w:szCs w:val="28"/>
                      </w:rPr>
                      <w:t>A</w:t>
                    </w:r>
                  </w:p>
                  <w:p w:rsidR="00E874B3" w:rsidRDefault="00E874B3" w:rsidP="00DC66DC">
                    <w:pPr>
                      <w:jc w:val="center"/>
                      <w:rPr>
                        <w:rFonts w:ascii="Arial" w:hAnsi="Arial" w:cs="Arial"/>
                        <w:b/>
                        <w:sz w:val="28"/>
                        <w:szCs w:val="28"/>
                      </w:rPr>
                    </w:pPr>
                    <w:r>
                      <w:rPr>
                        <w:rFonts w:ascii="Arial" w:hAnsi="Arial" w:cs="Arial"/>
                        <w:b/>
                        <w:sz w:val="28"/>
                        <w:szCs w:val="28"/>
                      </w:rPr>
                      <w:t>C</w:t>
                    </w:r>
                  </w:p>
                  <w:p w:rsidR="00E874B3" w:rsidRDefault="00E874B3" w:rsidP="00DC66DC">
                    <w:pPr>
                      <w:jc w:val="center"/>
                      <w:rPr>
                        <w:rFonts w:ascii="Arial" w:hAnsi="Arial" w:cs="Arial"/>
                        <w:b/>
                        <w:sz w:val="28"/>
                        <w:szCs w:val="28"/>
                      </w:rPr>
                    </w:pPr>
                    <w:r>
                      <w:rPr>
                        <w:rFonts w:ascii="Arial" w:hAnsi="Arial" w:cs="Arial"/>
                        <w:b/>
                        <w:sz w:val="28"/>
                        <w:szCs w:val="28"/>
                      </w:rPr>
                      <w:t>I</w:t>
                    </w:r>
                  </w:p>
                  <w:p w:rsidR="00E874B3" w:rsidRDefault="00E874B3" w:rsidP="00DC66DC">
                    <w:pPr>
                      <w:jc w:val="center"/>
                      <w:rPr>
                        <w:rFonts w:ascii="Arial" w:hAnsi="Arial" w:cs="Arial"/>
                        <w:b/>
                        <w:sz w:val="28"/>
                        <w:szCs w:val="28"/>
                      </w:rPr>
                    </w:pPr>
                    <w:r>
                      <w:rPr>
                        <w:rFonts w:ascii="Arial" w:hAnsi="Arial" w:cs="Arial"/>
                        <w:b/>
                        <w:sz w:val="28"/>
                        <w:szCs w:val="28"/>
                      </w:rPr>
                      <w:t>Ó</w:t>
                    </w:r>
                  </w:p>
                  <w:p w:rsidR="00E874B3" w:rsidRDefault="00E874B3" w:rsidP="00DC66DC">
                    <w:pPr>
                      <w:jc w:val="center"/>
                      <w:rPr>
                        <w:rFonts w:ascii="Arial" w:hAnsi="Arial" w:cs="Arial"/>
                        <w:b/>
                        <w:sz w:val="28"/>
                        <w:szCs w:val="28"/>
                      </w:rPr>
                    </w:pPr>
                    <w:r>
                      <w:rPr>
                        <w:rFonts w:ascii="Arial" w:hAnsi="Arial" w:cs="Arial"/>
                        <w:b/>
                        <w:sz w:val="28"/>
                        <w:szCs w:val="28"/>
                      </w:rPr>
                      <w:t>N</w:t>
                    </w:r>
                  </w:p>
                </w:txbxContent>
              </v:textbox>
            </v:rect>
            <v:rect id="_x0000_s1039" style="position:absolute;left:2545;top:10427;width:5580;height:720">
              <v:textbox style="mso-next-textbox:#_x0000_s1039">
                <w:txbxContent>
                  <w:p w:rsidR="00E874B3" w:rsidRDefault="00E874B3" w:rsidP="00DC66DC">
                    <w:pPr>
                      <w:jc w:val="center"/>
                      <w:rPr>
                        <w:rFonts w:ascii="Arial" w:hAnsi="Arial" w:cs="Arial"/>
                        <w:b/>
                      </w:rPr>
                    </w:pPr>
                    <w:r>
                      <w:rPr>
                        <w:rFonts w:ascii="Arial" w:hAnsi="Arial" w:cs="Arial"/>
                        <w:b/>
                      </w:rPr>
                      <w:t>REFLEXIÓN SOBRE EL APRENDIZAJE</w:t>
                    </w:r>
                  </w:p>
                </w:txbxContent>
              </v:textbox>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0" type="#_x0000_t88" style="position:absolute;left:7888;top:6918;width:828;height:4447"/>
            <v:rect id="_x0000_s1041" style="position:absolute;left:8567;top:7893;width:1620;height:2340">
              <v:textbox>
                <w:txbxContent>
                  <w:p w:rsidR="00E874B3" w:rsidRDefault="00E874B3" w:rsidP="00DC66DC">
                    <w:pPr>
                      <w:jc w:val="center"/>
                      <w:rPr>
                        <w:rFonts w:ascii="Arial" w:hAnsi="Arial" w:cs="Arial"/>
                      </w:rPr>
                    </w:pPr>
                  </w:p>
                  <w:p w:rsidR="00E874B3" w:rsidRDefault="00E874B3" w:rsidP="00DC66DC">
                    <w:pPr>
                      <w:jc w:val="center"/>
                      <w:rPr>
                        <w:rFonts w:ascii="Arial" w:hAnsi="Arial" w:cs="Arial"/>
                      </w:rPr>
                    </w:pPr>
                    <w:r>
                      <w:rPr>
                        <w:rFonts w:ascii="Arial" w:hAnsi="Arial" w:cs="Arial"/>
                      </w:rPr>
                      <w:t xml:space="preserve">Son procesos </w:t>
                    </w:r>
                    <w:r>
                      <w:rPr>
                        <w:rFonts w:ascii="Arial" w:hAnsi="Arial" w:cs="Arial"/>
                        <w:sz w:val="18"/>
                        <w:szCs w:val="18"/>
                      </w:rPr>
                      <w:t xml:space="preserve">recurrentes </w:t>
                    </w:r>
                    <w:r>
                      <w:rPr>
                        <w:rFonts w:ascii="Arial" w:hAnsi="Arial" w:cs="Arial"/>
                      </w:rPr>
                      <w:t xml:space="preserve">y no tiene categoría de </w:t>
                    </w:r>
                    <w:r>
                      <w:rPr>
                        <w:rFonts w:ascii="Arial" w:hAnsi="Arial" w:cs="Arial"/>
                        <w:sz w:val="20"/>
                        <w:szCs w:val="20"/>
                      </w:rPr>
                      <w:t>momentos</w:t>
                    </w:r>
                    <w:r>
                      <w:rPr>
                        <w:rFonts w:ascii="Arial" w:hAnsi="Arial" w:cs="Arial"/>
                      </w:rPr>
                      <w:t xml:space="preserve"> fijos.</w:t>
                    </w:r>
                  </w:p>
                </w:txbxContent>
              </v:textbox>
            </v:rect>
          </v:group>
        </w:pict>
      </w:r>
    </w:p>
    <w:p w:rsidR="00DC66DC" w:rsidRDefault="00DC66DC" w:rsidP="00DC66DC">
      <w:pPr>
        <w:jc w:val="both"/>
        <w:rPr>
          <w:rFonts w:ascii="Arial" w:hAnsi="Arial" w:cs="Arial"/>
          <w:b/>
        </w:rPr>
      </w:pPr>
    </w:p>
    <w:p w:rsidR="00DC66DC" w:rsidRDefault="00DC66DC" w:rsidP="00DC66DC">
      <w:pPr>
        <w:jc w:val="both"/>
        <w:rPr>
          <w:rFonts w:ascii="Arial" w:hAnsi="Arial" w:cs="Arial"/>
          <w:b/>
        </w:rPr>
      </w:pPr>
    </w:p>
    <w:p w:rsidR="00DC66DC" w:rsidRDefault="00DC66DC" w:rsidP="00DC66DC">
      <w:pPr>
        <w:jc w:val="both"/>
        <w:rPr>
          <w:rFonts w:ascii="Arial" w:hAnsi="Arial" w:cs="Arial"/>
          <w:b/>
        </w:rPr>
      </w:pPr>
    </w:p>
    <w:p w:rsidR="00DC66DC" w:rsidRDefault="00DC66DC" w:rsidP="00DC66DC">
      <w:pPr>
        <w:jc w:val="both"/>
        <w:rPr>
          <w:rFonts w:ascii="Arial" w:hAnsi="Arial" w:cs="Arial"/>
          <w:b/>
        </w:rPr>
      </w:pPr>
    </w:p>
    <w:p w:rsidR="00DC66DC" w:rsidRDefault="00DC66DC" w:rsidP="00DC66DC">
      <w:pPr>
        <w:jc w:val="both"/>
        <w:rPr>
          <w:rFonts w:ascii="Arial" w:hAnsi="Arial" w:cs="Arial"/>
          <w:b/>
        </w:rPr>
      </w:pPr>
    </w:p>
    <w:p w:rsidR="00DC66DC" w:rsidRDefault="00DC66DC" w:rsidP="00DC66DC">
      <w:pPr>
        <w:jc w:val="both"/>
        <w:rPr>
          <w:rFonts w:ascii="Arial" w:hAnsi="Arial" w:cs="Arial"/>
          <w:b/>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jc w:val="both"/>
        <w:rPr>
          <w:rFonts w:ascii="Arial" w:hAnsi="Arial" w:cs="Arial"/>
        </w:rPr>
      </w:pPr>
      <w:r>
        <w:rPr>
          <w:rFonts w:ascii="Arial" w:hAnsi="Arial" w:cs="Arial"/>
        </w:rPr>
        <w:t>Lo anterior significa que sea cual fuera el esquema que se utiliza en una sesión, deben diseñarse estrategias que comprendan los procesos pedagógicos señalados, que viene a ser lo más importante de una sesión.</w:t>
      </w:r>
    </w:p>
    <w:p w:rsidR="00DC66DC" w:rsidRDefault="00DC66DC" w:rsidP="00DC66DC">
      <w:pPr>
        <w:rPr>
          <w:rFonts w:ascii="Arial" w:hAnsi="Arial" w:cs="Arial"/>
        </w:rPr>
      </w:pPr>
      <w:r>
        <w:rPr>
          <w:rFonts w:ascii="Arial" w:hAnsi="Arial" w:cs="Arial"/>
        </w:rPr>
        <w:br w:type="page"/>
      </w:r>
    </w:p>
    <w:p w:rsidR="00DC66DC" w:rsidRPr="002475F7" w:rsidRDefault="00E874B3" w:rsidP="00DC66DC">
      <w:pPr>
        <w:jc w:val="center"/>
        <w:rPr>
          <w:rFonts w:ascii="Adobe Garamond Pro Bold" w:hAnsi="Adobe Garamond Pro Bold" w:cs="Arial"/>
          <w:b/>
          <w:sz w:val="36"/>
          <w:szCs w:val="36"/>
        </w:rPr>
      </w:pPr>
      <w:r>
        <w:rPr>
          <w:noProof/>
          <w:lang w:eastAsia="es-ES"/>
        </w:rPr>
        <w:lastRenderedPageBreak/>
        <w:pict>
          <v:group id="_x0000_s1384" style="position:absolute;left:0;text-align:left;margin-left:0;margin-top:29.45pt;width:441pt;height:315pt;z-index:251799552" coordorigin="1701,2975" coordsize="8820,5726">
            <v:rect id="_x0000_s1385" style="position:absolute;left:1701;top:3335;width:3240;height:540" strokeweight="2.25pt">
              <v:textbox>
                <w:txbxContent>
                  <w:p w:rsidR="00E874B3" w:rsidRPr="002475F7" w:rsidRDefault="00E874B3" w:rsidP="00DC66DC">
                    <w:pPr>
                      <w:jc w:val="center"/>
                      <w:rPr>
                        <w:rFonts w:ascii="Arial" w:hAnsi="Arial" w:cs="Arial"/>
                        <w:b/>
                      </w:rPr>
                    </w:pPr>
                    <w:r w:rsidRPr="002475F7">
                      <w:rPr>
                        <w:rFonts w:ascii="Arial" w:hAnsi="Arial" w:cs="Arial"/>
                        <w:b/>
                      </w:rPr>
                      <w:t>1. ¿Qué van aprender?</w:t>
                    </w:r>
                  </w:p>
                </w:txbxContent>
              </v:textbox>
            </v:rect>
            <v:rect id="_x0000_s1386" style="position:absolute;left:1701;top:4745;width:3240;height:540" strokeweight="2.25pt">
              <v:textbox>
                <w:txbxContent>
                  <w:p w:rsidR="00E874B3" w:rsidRPr="002475F7" w:rsidRDefault="00E874B3" w:rsidP="00DC66DC">
                    <w:pPr>
                      <w:jc w:val="center"/>
                      <w:rPr>
                        <w:rFonts w:ascii="Arial" w:hAnsi="Arial" w:cs="Arial"/>
                        <w:b/>
                      </w:rPr>
                    </w:pPr>
                    <w:r w:rsidRPr="002475F7">
                      <w:rPr>
                        <w:rFonts w:ascii="Arial" w:hAnsi="Arial" w:cs="Arial"/>
                        <w:b/>
                      </w:rPr>
                      <w:t>2. ¿Cómo van aprender?</w:t>
                    </w:r>
                  </w:p>
                </w:txbxContent>
              </v:textbox>
            </v:rect>
            <v:rect id="_x0000_s1387" style="position:absolute;left:1701;top:6218;width:3240;height:720" strokeweight="2.25pt">
              <v:textbox>
                <w:txbxContent>
                  <w:p w:rsidR="00E874B3" w:rsidRPr="002475F7" w:rsidRDefault="00E874B3" w:rsidP="00DC66DC">
                    <w:pPr>
                      <w:jc w:val="center"/>
                      <w:rPr>
                        <w:rFonts w:ascii="Arial" w:hAnsi="Arial" w:cs="Arial"/>
                        <w:b/>
                      </w:rPr>
                    </w:pPr>
                    <w:r w:rsidRPr="002475F7">
                      <w:rPr>
                        <w:rFonts w:ascii="Arial" w:hAnsi="Arial" w:cs="Arial"/>
                        <w:b/>
                      </w:rPr>
                      <w:t>3. ¿Con qué se va a aprender?</w:t>
                    </w:r>
                  </w:p>
                </w:txbxContent>
              </v:textbox>
            </v:rect>
            <v:rect id="_x0000_s1388" style="position:absolute;left:1701;top:7598;width:3240;height:1080" strokeweight="2.25pt">
              <v:textbox>
                <w:txbxContent>
                  <w:p w:rsidR="00E874B3" w:rsidRPr="002475F7" w:rsidRDefault="00E874B3" w:rsidP="00DC66DC">
                    <w:pPr>
                      <w:jc w:val="center"/>
                      <w:rPr>
                        <w:rFonts w:ascii="Arial" w:hAnsi="Arial" w:cs="Arial"/>
                        <w:b/>
                      </w:rPr>
                    </w:pPr>
                    <w:r w:rsidRPr="002475F7">
                      <w:rPr>
                        <w:rFonts w:ascii="Arial" w:hAnsi="Arial" w:cs="Arial"/>
                        <w:b/>
                      </w:rPr>
                      <w:t>4. ¿Cómo y con qué compruebo que están aprendiendo?</w:t>
                    </w:r>
                  </w:p>
                </w:txbxContent>
              </v:textbox>
            </v:rect>
            <v:rect id="_x0000_s1389" style="position:absolute;left:6741;top:2975;width:3780;height:1187" strokeweight="2.25pt">
              <v:textbox>
                <w:txbxContent>
                  <w:p w:rsidR="00E874B3" w:rsidRDefault="00E874B3" w:rsidP="00DC66DC">
                    <w:pPr>
                      <w:spacing w:after="0"/>
                      <w:rPr>
                        <w:rFonts w:ascii="Arial" w:hAnsi="Arial" w:cs="Arial"/>
                      </w:rPr>
                    </w:pPr>
                    <w:r>
                      <w:rPr>
                        <w:rFonts w:ascii="Arial" w:hAnsi="Arial" w:cs="Arial"/>
                      </w:rPr>
                      <w:t>Aprendizajes esperados:</w:t>
                    </w:r>
                  </w:p>
                  <w:p w:rsidR="00E874B3" w:rsidRDefault="00E874B3" w:rsidP="00922E7C">
                    <w:pPr>
                      <w:numPr>
                        <w:ilvl w:val="0"/>
                        <w:numId w:val="2"/>
                      </w:numPr>
                      <w:spacing w:after="0" w:line="240" w:lineRule="auto"/>
                      <w:rPr>
                        <w:rFonts w:ascii="Arial" w:hAnsi="Arial" w:cs="Arial"/>
                      </w:rPr>
                    </w:pPr>
                    <w:r>
                      <w:rPr>
                        <w:rFonts w:ascii="Arial" w:hAnsi="Arial" w:cs="Arial"/>
                      </w:rPr>
                      <w:t>Capacidades</w:t>
                    </w:r>
                  </w:p>
                  <w:p w:rsidR="00E874B3" w:rsidRDefault="00E874B3" w:rsidP="00922E7C">
                    <w:pPr>
                      <w:numPr>
                        <w:ilvl w:val="0"/>
                        <w:numId w:val="2"/>
                      </w:numPr>
                      <w:spacing w:after="0" w:line="240" w:lineRule="auto"/>
                      <w:rPr>
                        <w:rFonts w:ascii="Arial" w:hAnsi="Arial" w:cs="Arial"/>
                      </w:rPr>
                    </w:pPr>
                    <w:r>
                      <w:rPr>
                        <w:rFonts w:ascii="Arial" w:hAnsi="Arial" w:cs="Arial"/>
                      </w:rPr>
                      <w:t>Actitudes</w:t>
                    </w:r>
                  </w:p>
                  <w:p w:rsidR="00E874B3" w:rsidRDefault="00E874B3" w:rsidP="00922E7C">
                    <w:pPr>
                      <w:numPr>
                        <w:ilvl w:val="0"/>
                        <w:numId w:val="2"/>
                      </w:numPr>
                      <w:spacing w:after="0" w:line="240" w:lineRule="auto"/>
                      <w:rPr>
                        <w:rFonts w:ascii="Arial" w:hAnsi="Arial" w:cs="Arial"/>
                      </w:rPr>
                    </w:pPr>
                    <w:r>
                      <w:rPr>
                        <w:rFonts w:ascii="Arial" w:hAnsi="Arial" w:cs="Arial"/>
                      </w:rPr>
                      <w:t>Conocimientos</w:t>
                    </w:r>
                  </w:p>
                </w:txbxContent>
              </v:textbox>
            </v:rect>
            <v:rect id="_x0000_s1390" style="position:absolute;left:6741;top:4360;width:3780;height:1350" strokeweight="2.25pt">
              <v:textbox>
                <w:txbxContent>
                  <w:p w:rsidR="00E874B3" w:rsidRDefault="00E874B3" w:rsidP="00DC66DC">
                    <w:pPr>
                      <w:rPr>
                        <w:rFonts w:ascii="Arial" w:hAnsi="Arial" w:cs="Arial"/>
                      </w:rPr>
                    </w:pPr>
                    <w:r>
                      <w:rPr>
                        <w:rFonts w:ascii="Arial" w:hAnsi="Arial" w:cs="Arial"/>
                      </w:rPr>
                      <w:t>Secuencia Didáctica</w:t>
                    </w:r>
                  </w:p>
                  <w:p w:rsidR="00E874B3" w:rsidRDefault="00E874B3" w:rsidP="00922E7C">
                    <w:pPr>
                      <w:numPr>
                        <w:ilvl w:val="0"/>
                        <w:numId w:val="3"/>
                      </w:numPr>
                      <w:spacing w:after="0" w:line="240" w:lineRule="auto"/>
                      <w:rPr>
                        <w:rFonts w:ascii="Arial" w:hAnsi="Arial" w:cs="Arial"/>
                      </w:rPr>
                    </w:pPr>
                    <w:r>
                      <w:rPr>
                        <w:rFonts w:ascii="Arial" w:hAnsi="Arial" w:cs="Arial"/>
                      </w:rPr>
                      <w:t>Estrategias de aprendizaje</w:t>
                    </w:r>
                  </w:p>
                  <w:p w:rsidR="00E874B3" w:rsidRDefault="00E874B3" w:rsidP="00922E7C">
                    <w:pPr>
                      <w:numPr>
                        <w:ilvl w:val="0"/>
                        <w:numId w:val="3"/>
                      </w:numPr>
                      <w:spacing w:after="0" w:line="240" w:lineRule="auto"/>
                      <w:rPr>
                        <w:rFonts w:ascii="Arial" w:hAnsi="Arial" w:cs="Arial"/>
                      </w:rPr>
                    </w:pPr>
                    <w:r>
                      <w:rPr>
                        <w:rFonts w:ascii="Arial" w:hAnsi="Arial" w:cs="Arial"/>
                      </w:rPr>
                      <w:t>Actividades de aprendizaje.</w:t>
                    </w:r>
                  </w:p>
                </w:txbxContent>
              </v:textbox>
            </v:rect>
            <v:rect id="_x0000_s1391" style="position:absolute;left:6741;top:5855;width:3780;height:1260" strokeweight="2.25pt">
              <v:textbox>
                <w:txbxContent>
                  <w:p w:rsidR="00E874B3" w:rsidRDefault="00E874B3" w:rsidP="00DC66DC">
                    <w:pPr>
                      <w:rPr>
                        <w:rFonts w:ascii="Arial" w:hAnsi="Arial" w:cs="Arial"/>
                      </w:rPr>
                    </w:pPr>
                    <w:r>
                      <w:rPr>
                        <w:rFonts w:ascii="Arial" w:hAnsi="Arial" w:cs="Arial"/>
                      </w:rPr>
                      <w:t>Recursos educativos</w:t>
                    </w:r>
                  </w:p>
                  <w:p w:rsidR="00E874B3" w:rsidRDefault="00E874B3" w:rsidP="00922E7C">
                    <w:pPr>
                      <w:numPr>
                        <w:ilvl w:val="0"/>
                        <w:numId w:val="4"/>
                      </w:numPr>
                      <w:spacing w:after="0" w:line="240" w:lineRule="auto"/>
                      <w:rPr>
                        <w:rFonts w:ascii="Arial" w:hAnsi="Arial" w:cs="Arial"/>
                      </w:rPr>
                    </w:pPr>
                    <w:r>
                      <w:rPr>
                        <w:rFonts w:ascii="Arial" w:hAnsi="Arial" w:cs="Arial"/>
                      </w:rPr>
                      <w:t xml:space="preserve">Medios </w:t>
                    </w:r>
                  </w:p>
                  <w:p w:rsidR="00E874B3" w:rsidRDefault="00E874B3" w:rsidP="00922E7C">
                    <w:pPr>
                      <w:numPr>
                        <w:ilvl w:val="0"/>
                        <w:numId w:val="4"/>
                      </w:numPr>
                      <w:spacing w:after="0" w:line="240" w:lineRule="auto"/>
                      <w:rPr>
                        <w:rFonts w:ascii="Arial" w:hAnsi="Arial" w:cs="Arial"/>
                      </w:rPr>
                    </w:pPr>
                    <w:r>
                      <w:rPr>
                        <w:rFonts w:ascii="Arial" w:hAnsi="Arial" w:cs="Arial"/>
                      </w:rPr>
                      <w:t>Materiales Educativos</w:t>
                    </w:r>
                  </w:p>
                </w:txbxContent>
              </v:textbox>
            </v:rect>
            <v:rect id="_x0000_s1392" style="position:absolute;left:6741;top:7433;width:3780;height:1268" strokeweight="2.25pt">
              <v:textbox>
                <w:txbxContent>
                  <w:p w:rsidR="00E874B3" w:rsidRDefault="00E874B3" w:rsidP="00DC66DC">
                    <w:pPr>
                      <w:rPr>
                        <w:rFonts w:ascii="Arial" w:hAnsi="Arial" w:cs="Arial"/>
                      </w:rPr>
                    </w:pPr>
                    <w:r>
                      <w:rPr>
                        <w:rFonts w:ascii="Arial" w:hAnsi="Arial" w:cs="Arial"/>
                      </w:rPr>
                      <w:t>Criterios e indicadores</w:t>
                    </w:r>
                  </w:p>
                  <w:p w:rsidR="00E874B3" w:rsidRDefault="00E874B3" w:rsidP="00922E7C">
                    <w:pPr>
                      <w:numPr>
                        <w:ilvl w:val="0"/>
                        <w:numId w:val="5"/>
                      </w:numPr>
                      <w:spacing w:after="0" w:line="240" w:lineRule="auto"/>
                      <w:rPr>
                        <w:rFonts w:ascii="Arial" w:hAnsi="Arial" w:cs="Arial"/>
                      </w:rPr>
                    </w:pPr>
                    <w:r>
                      <w:rPr>
                        <w:rFonts w:ascii="Arial" w:hAnsi="Arial" w:cs="Arial"/>
                      </w:rPr>
                      <w:t xml:space="preserve">Técnicas </w:t>
                    </w:r>
                  </w:p>
                  <w:p w:rsidR="00E874B3" w:rsidRDefault="00E874B3" w:rsidP="00922E7C">
                    <w:pPr>
                      <w:numPr>
                        <w:ilvl w:val="0"/>
                        <w:numId w:val="5"/>
                      </w:numPr>
                      <w:spacing w:after="0" w:line="240" w:lineRule="auto"/>
                      <w:rPr>
                        <w:rFonts w:ascii="Arial" w:hAnsi="Arial" w:cs="Arial"/>
                      </w:rPr>
                    </w:pPr>
                    <w:r>
                      <w:rPr>
                        <w:rFonts w:ascii="Arial" w:hAnsi="Arial" w:cs="Arial"/>
                      </w:rPr>
                      <w:t>Instrumentos de evaluación</w:t>
                    </w:r>
                  </w:p>
                </w:txbxContent>
              </v:textbox>
            </v:re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393" type="#_x0000_t94" style="position:absolute;left:5301;top:3335;width:1260;height:540" strokecolor="#622423" strokeweight="6pt"/>
            <v:shape id="_x0000_s1394" type="#_x0000_t94" style="position:absolute;left:5301;top:4745;width:1260;height:540" strokecolor="#622423" strokeweight="6pt"/>
            <v:shape id="_x0000_s1395" type="#_x0000_t94" style="position:absolute;left:5301;top:6218;width:1260;height:540" strokecolor="#622423" strokeweight="6pt"/>
            <v:shape id="_x0000_s1396" type="#_x0000_t94" style="position:absolute;left:5301;top:7778;width:1260;height:540" strokecolor="#622423" strokeweight="6pt"/>
          </v:group>
        </w:pict>
      </w:r>
      <w:r w:rsidR="00DC66DC" w:rsidRPr="002475F7">
        <w:rPr>
          <w:rFonts w:ascii="Adobe Garamond Pro Bold" w:hAnsi="Adobe Garamond Pro Bold" w:cs="Arial"/>
          <w:b/>
          <w:sz w:val="36"/>
          <w:szCs w:val="36"/>
        </w:rPr>
        <w:t>ELEMENTOS DE UNA SESIÓN DE APRENDIZAJE</w:t>
      </w:r>
    </w:p>
    <w:p w:rsidR="00DC66DC" w:rsidRDefault="00DC66DC" w:rsidP="00DC66DC">
      <w:pPr>
        <w:rPr>
          <w:rFonts w:ascii="Arial" w:hAnsi="Arial" w:cs="Arial"/>
          <w:b/>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b/>
        </w:rPr>
      </w:pPr>
    </w:p>
    <w:p w:rsidR="00DC66DC" w:rsidRDefault="00DC66DC" w:rsidP="00DC66DC">
      <w:pPr>
        <w:jc w:val="center"/>
        <w:rPr>
          <w:rFonts w:ascii="Arial" w:hAnsi="Arial" w:cs="Arial"/>
          <w:b/>
        </w:rPr>
      </w:pPr>
    </w:p>
    <w:p w:rsidR="00DC66DC" w:rsidRPr="002475F7" w:rsidRDefault="00DC66DC" w:rsidP="00DC66DC">
      <w:pPr>
        <w:spacing w:after="0"/>
        <w:jc w:val="center"/>
        <w:rPr>
          <w:rFonts w:ascii="Adobe Garamond Pro Bold" w:hAnsi="Adobe Garamond Pro Bold" w:cs="Arial"/>
          <w:b/>
          <w:sz w:val="52"/>
          <w:szCs w:val="28"/>
        </w:rPr>
      </w:pPr>
      <w:r w:rsidRPr="002475F7">
        <w:rPr>
          <w:rFonts w:ascii="Adobe Garamond Pro Bold" w:hAnsi="Adobe Garamond Pro Bold" w:cs="Arial"/>
          <w:b/>
          <w:sz w:val="52"/>
          <w:szCs w:val="28"/>
        </w:rPr>
        <w:t>PROCESOS COGNITIVOS</w:t>
      </w:r>
    </w:p>
    <w:p w:rsidR="00DC66DC" w:rsidRDefault="00E874B3" w:rsidP="00DC66DC">
      <w:pPr>
        <w:jc w:val="both"/>
        <w:rPr>
          <w:rFonts w:ascii="Arial" w:hAnsi="Arial" w:cs="Arial"/>
        </w:rPr>
      </w:pPr>
      <w:r>
        <w:rPr>
          <w:noProof/>
          <w:lang w:eastAsia="es-ES"/>
        </w:rPr>
        <w:pict>
          <v:group id="_x0000_s1042" style="position:absolute;left:0;text-align:left;margin-left:0;margin-top:38.8pt;width:6in;height:195.1pt;z-index:251662336" coordorigin="1701,10856" coordsize="9180,4062">
            <v:rect id="_x0000_s1043" style="position:absolute;left:3687;top:10856;width:5033;height:1344" stroked="f">
              <v:textbox style="mso-next-textbox:#_x0000_s1043">
                <w:txbxContent>
                  <w:p w:rsidR="00E874B3" w:rsidRDefault="00000EDD" w:rsidP="00DC66DC">
                    <w:r>
                      <w:rPr>
                        <w:sz w:val="18"/>
                        <w:szCs w:val="20"/>
                        <w:lang w:eastAsia="es-E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85.45pt;height:20.75pt">
                          <v:shadow on="t" opacity="52429f"/>
                          <v:textpath style="font-family:&quot;Arial Black&quot;;font-size:32pt;font-style:italic;v-text-kern:t" trim="t" fitpath="t" string="CAPACIDAD"/>
                        </v:shape>
                      </w:pict>
                    </w:r>
                  </w:p>
                </w:txbxContent>
              </v:textbox>
            </v:rect>
            <v:group id="_x0000_s1044" style="position:absolute;left:1701;top:12218;width:9180;height:2700" coordorigin="1701,11578" coordsize="9180,2700">
              <v:rect id="_x0000_s1045" style="position:absolute;left:1701;top:11578;width:2160;height:900">
                <v:textbox style="mso-next-textbox:#_x0000_s1045">
                  <w:txbxContent>
                    <w:p w:rsidR="00E874B3" w:rsidRDefault="00E874B3" w:rsidP="00DC66DC">
                      <w:pPr>
                        <w:jc w:val="center"/>
                        <w:rPr>
                          <w:rFonts w:ascii="Arial" w:hAnsi="Arial" w:cs="Arial"/>
                        </w:rPr>
                      </w:pPr>
                      <w:r>
                        <w:rPr>
                          <w:rFonts w:ascii="Arial" w:hAnsi="Arial" w:cs="Arial"/>
                        </w:rPr>
                        <w:t>PROCESO COGNITIVO</w:t>
                      </w:r>
                    </w:p>
                  </w:txbxContent>
                </v:textbox>
              </v:rect>
              <v:rect id="_x0000_s1046" style="position:absolute;left:4041;top:11578;width:2160;height:900">
                <v:textbox style="mso-next-textbox:#_x0000_s1046">
                  <w:txbxContent>
                    <w:p w:rsidR="00E874B3" w:rsidRDefault="00E874B3" w:rsidP="00DC66DC">
                      <w:pPr>
                        <w:jc w:val="center"/>
                        <w:rPr>
                          <w:rFonts w:ascii="Arial" w:hAnsi="Arial" w:cs="Arial"/>
                        </w:rPr>
                      </w:pPr>
                      <w:r>
                        <w:rPr>
                          <w:rFonts w:ascii="Arial" w:hAnsi="Arial" w:cs="Arial"/>
                        </w:rPr>
                        <w:t>PROCESO COGNITIVO</w:t>
                      </w:r>
                    </w:p>
                    <w:p w:rsidR="00E874B3" w:rsidRDefault="00E874B3" w:rsidP="00DC66DC"/>
                  </w:txbxContent>
                </v:textbox>
              </v:rect>
              <v:rect id="_x0000_s1047" style="position:absolute;left:6381;top:11578;width:2160;height:900">
                <v:textbox style="mso-next-textbox:#_x0000_s1047">
                  <w:txbxContent>
                    <w:p w:rsidR="00E874B3" w:rsidRDefault="00E874B3" w:rsidP="00DC66DC">
                      <w:pPr>
                        <w:jc w:val="center"/>
                        <w:rPr>
                          <w:rFonts w:ascii="Arial" w:hAnsi="Arial" w:cs="Arial"/>
                        </w:rPr>
                      </w:pPr>
                      <w:r>
                        <w:rPr>
                          <w:rFonts w:ascii="Arial" w:hAnsi="Arial" w:cs="Arial"/>
                        </w:rPr>
                        <w:t>PROCESO COGNITIVO</w:t>
                      </w:r>
                    </w:p>
                    <w:p w:rsidR="00E874B3" w:rsidRDefault="00E874B3" w:rsidP="00DC66DC"/>
                  </w:txbxContent>
                </v:textbox>
              </v:rect>
              <v:rect id="_x0000_s1048" style="position:absolute;left:8721;top:11578;width:2160;height:900">
                <v:textbox style="mso-next-textbox:#_x0000_s1048">
                  <w:txbxContent>
                    <w:p w:rsidR="00E874B3" w:rsidRDefault="00E874B3" w:rsidP="00DC66DC">
                      <w:pPr>
                        <w:jc w:val="center"/>
                        <w:rPr>
                          <w:rFonts w:ascii="Arial" w:hAnsi="Arial" w:cs="Arial"/>
                        </w:rPr>
                      </w:pPr>
                      <w:r>
                        <w:rPr>
                          <w:rFonts w:ascii="Arial" w:hAnsi="Arial" w:cs="Arial"/>
                        </w:rPr>
                        <w:t>PROCESO COGNITIVO</w:t>
                      </w:r>
                    </w:p>
                    <w:p w:rsidR="00E874B3" w:rsidRDefault="00E874B3" w:rsidP="00DC66DC"/>
                  </w:txbxContent>
                </v:textbox>
              </v:rect>
              <v:rect id="_x0000_s1049" style="position:absolute;left:1701;top:13558;width:2160;height:720">
                <v:textbox style="mso-next-textbox:#_x0000_s1049">
                  <w:txbxContent>
                    <w:p w:rsidR="00E874B3" w:rsidRDefault="00E874B3" w:rsidP="00DC66DC">
                      <w:pPr>
                        <w:shd w:val="clear" w:color="auto" w:fill="365F91"/>
                        <w:jc w:val="center"/>
                        <w:rPr>
                          <w:rFonts w:ascii="Arial" w:hAnsi="Arial" w:cs="Arial"/>
                        </w:rPr>
                      </w:pPr>
                      <w:r>
                        <w:rPr>
                          <w:rFonts w:ascii="Arial" w:hAnsi="Arial" w:cs="Arial"/>
                        </w:rPr>
                        <w:t>FASE DE ENTRADA</w:t>
                      </w:r>
                    </w:p>
                  </w:txbxContent>
                </v:textbox>
              </v:rect>
              <v:rect id="_x0000_s1050" style="position:absolute;left:4221;top:13558;width:4320;height:720">
                <v:textbox style="mso-next-textbox:#_x0000_s1050">
                  <w:txbxContent>
                    <w:p w:rsidR="00E874B3" w:rsidRPr="00E658E2" w:rsidRDefault="00E874B3" w:rsidP="00DC66DC">
                      <w:pPr>
                        <w:shd w:val="clear" w:color="auto" w:fill="365F91"/>
                        <w:jc w:val="center"/>
                        <w:rPr>
                          <w:rFonts w:ascii="Arial" w:hAnsi="Arial" w:cs="Arial"/>
                          <w:sz w:val="2"/>
                        </w:rPr>
                      </w:pPr>
                    </w:p>
                    <w:p w:rsidR="00E874B3" w:rsidRDefault="00E874B3" w:rsidP="00DC66DC">
                      <w:pPr>
                        <w:shd w:val="clear" w:color="auto" w:fill="365F91"/>
                        <w:jc w:val="center"/>
                        <w:rPr>
                          <w:rFonts w:ascii="Arial" w:hAnsi="Arial" w:cs="Arial"/>
                        </w:rPr>
                      </w:pPr>
                      <w:r>
                        <w:rPr>
                          <w:rFonts w:ascii="Arial" w:hAnsi="Arial" w:cs="Arial"/>
                        </w:rPr>
                        <w:t>FASE DE ELABORACIÓN</w:t>
                      </w:r>
                    </w:p>
                  </w:txbxContent>
                </v:textbox>
              </v:rect>
              <v:rect id="_x0000_s1051" style="position:absolute;left:8721;top:13558;width:2160;height:720">
                <v:textbox style="mso-next-textbox:#_x0000_s1051">
                  <w:txbxContent>
                    <w:p w:rsidR="00E874B3" w:rsidRDefault="00E874B3" w:rsidP="00DC66DC">
                      <w:pPr>
                        <w:shd w:val="clear" w:color="auto" w:fill="365F91"/>
                        <w:jc w:val="center"/>
                        <w:rPr>
                          <w:rFonts w:ascii="Arial" w:hAnsi="Arial" w:cs="Arial"/>
                        </w:rPr>
                      </w:pPr>
                      <w:r>
                        <w:rPr>
                          <w:rFonts w:ascii="Arial" w:hAnsi="Arial" w:cs="Arial"/>
                        </w:rPr>
                        <w:t>FASE DE RESPUESTA</w:t>
                      </w:r>
                    </w:p>
                  </w:txbxContent>
                </v:textbox>
              </v:re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52" type="#_x0000_t93" style="position:absolute;left:2331;top:12568;width:720;height:900;rotation:270" adj="18000,4680"/>
              <v:shape id="_x0000_s1053" type="#_x0000_t93" style="position:absolute;left:4851;top:12568;width:720;height:900;rotation:270" adj="18000,4680"/>
              <v:shape id="_x0000_s1054" type="#_x0000_t93" style="position:absolute;left:7011;top:12568;width:720;height:900;rotation:270" adj="18000,4680"/>
              <v:shape id="_x0000_s1055" type="#_x0000_t93" style="position:absolute;left:9351;top:12568;width:720;height:900;rotation:270" adj="18000,4680"/>
            </v:group>
          </v:group>
        </w:pict>
      </w:r>
      <w:r w:rsidR="00DC66DC">
        <w:rPr>
          <w:rFonts w:ascii="Arial" w:hAnsi="Arial" w:cs="Arial"/>
        </w:rPr>
        <w:t>“Conjunto de acciones interiorizadas, organizadas y coordinadas, por las cuales se elabora la información procedente de las fuentes internas y externas de estimulación”.</w:t>
      </w:r>
    </w:p>
    <w:p w:rsidR="00DC66DC" w:rsidRDefault="00DC66DC" w:rsidP="00DC66DC">
      <w:pPr>
        <w:jc w:val="both"/>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Pr="00E658E2" w:rsidRDefault="00DC66DC" w:rsidP="00DC66DC">
      <w:pPr>
        <w:rPr>
          <w:rFonts w:ascii="Arial" w:hAnsi="Arial" w:cs="Arial"/>
          <w:sz w:val="32"/>
        </w:rPr>
      </w:pPr>
    </w:p>
    <w:p w:rsidR="00DC66DC" w:rsidRDefault="00DC66DC" w:rsidP="00DC66DC">
      <w:pPr>
        <w:rPr>
          <w:rFonts w:ascii="Arial" w:hAnsi="Arial" w:cs="Arial"/>
        </w:rPr>
      </w:pPr>
    </w:p>
    <w:p w:rsidR="00DC66DC" w:rsidRDefault="00DC66DC" w:rsidP="00DC66DC">
      <w:pPr>
        <w:jc w:val="both"/>
        <w:rPr>
          <w:rFonts w:ascii="Arial" w:hAnsi="Arial" w:cs="Arial"/>
        </w:rPr>
      </w:pPr>
      <w:r>
        <w:rPr>
          <w:rFonts w:ascii="Arial" w:hAnsi="Arial" w:cs="Arial"/>
        </w:rPr>
        <w:t>La cantidad de procesos cognitivos que involucra la manifestación de una capacidad depende de su complejidad.</w:t>
      </w:r>
    </w:p>
    <w:p w:rsidR="00DC66DC" w:rsidRDefault="00DC66DC" w:rsidP="00DC66DC">
      <w:pPr>
        <w:jc w:val="both"/>
        <w:rPr>
          <w:rFonts w:ascii="Arial" w:hAnsi="Arial" w:cs="Arial"/>
        </w:rPr>
      </w:pPr>
    </w:p>
    <w:p w:rsidR="00DC66DC" w:rsidRDefault="00DC66DC" w:rsidP="00DC66DC">
      <w:pPr>
        <w:jc w:val="both"/>
        <w:rPr>
          <w:rFonts w:ascii="Arial" w:hAnsi="Arial" w:cs="Arial"/>
        </w:rPr>
      </w:pPr>
    </w:p>
    <w:p w:rsidR="004977E1" w:rsidRDefault="004977E1" w:rsidP="00DC66DC">
      <w:pPr>
        <w:jc w:val="both"/>
        <w:rPr>
          <w:rFonts w:ascii="Arial" w:hAnsi="Arial" w:cs="Arial"/>
        </w:rPr>
      </w:pPr>
    </w:p>
    <w:p w:rsidR="00DC66DC" w:rsidRDefault="00DC66DC" w:rsidP="00DC66DC">
      <w:pPr>
        <w:jc w:val="both"/>
        <w:rPr>
          <w:rFonts w:ascii="Arial" w:hAnsi="Arial" w:cs="Arial"/>
        </w:rPr>
      </w:pPr>
    </w:p>
    <w:p w:rsidR="00DC66DC" w:rsidRPr="00E658E2" w:rsidRDefault="00DC66DC" w:rsidP="00DC66DC">
      <w:pPr>
        <w:jc w:val="center"/>
        <w:rPr>
          <w:rFonts w:ascii="Adobe Garamond Pro Bold" w:hAnsi="Adobe Garamond Pro Bold" w:cs="Arial"/>
          <w:b/>
          <w:sz w:val="28"/>
          <w:szCs w:val="28"/>
        </w:rPr>
      </w:pPr>
      <w:r w:rsidRPr="00E658E2">
        <w:rPr>
          <w:rFonts w:ascii="Adobe Garamond Pro Bold" w:hAnsi="Adobe Garamond Pro Bold" w:cs="Arial"/>
          <w:b/>
          <w:sz w:val="28"/>
          <w:szCs w:val="28"/>
        </w:rPr>
        <w:lastRenderedPageBreak/>
        <w:t>PROCESO DEL DESARROLLO DEL PENSAMIENTO</w:t>
      </w:r>
    </w:p>
    <w:p w:rsidR="00DC66DC" w:rsidRDefault="00E874B3" w:rsidP="00DC66DC">
      <w:pPr>
        <w:jc w:val="center"/>
        <w:rPr>
          <w:rFonts w:ascii="Arial" w:hAnsi="Arial" w:cs="Arial"/>
          <w:sz w:val="28"/>
          <w:szCs w:val="28"/>
        </w:rPr>
      </w:pPr>
      <w:r>
        <w:pict>
          <v:group id="_x0000_s1057" style="position:absolute;left:0;text-align:left;margin-left:26.45pt;margin-top:5.7pt;width:459pt;height:361.15pt;z-index:251664384" coordorigin="1627,3956" coordsize="9180,7223">
            <v:oval id="_x0000_s1058" style="position:absolute;left:1807;top:3956;width:2340;height:1260">
              <v:textbox>
                <w:txbxContent>
                  <w:p w:rsidR="00E874B3" w:rsidRPr="00E658E2" w:rsidRDefault="00E874B3" w:rsidP="00DC66DC">
                    <w:pPr>
                      <w:jc w:val="center"/>
                      <w:rPr>
                        <w:rFonts w:ascii="Arial" w:hAnsi="Arial" w:cs="Arial"/>
                        <w:b/>
                        <w:sz w:val="6"/>
                      </w:rPr>
                    </w:pPr>
                  </w:p>
                  <w:p w:rsidR="00E874B3" w:rsidRDefault="00E874B3" w:rsidP="00DC66DC">
                    <w:pPr>
                      <w:jc w:val="center"/>
                      <w:rPr>
                        <w:rFonts w:ascii="Arial" w:hAnsi="Arial" w:cs="Arial"/>
                        <w:b/>
                      </w:rPr>
                    </w:pPr>
                    <w:r>
                      <w:rPr>
                        <w:rFonts w:ascii="Arial" w:hAnsi="Arial" w:cs="Arial"/>
                        <w:b/>
                      </w:rPr>
                      <w:t>COGNICIÓN</w:t>
                    </w:r>
                  </w:p>
                </w:txbxContent>
              </v:textbox>
            </v:oval>
            <v:oval id="_x0000_s1059" style="position:absolute;left:5227;top:3956;width:2340;height:1260">
              <v:textbox>
                <w:txbxContent>
                  <w:p w:rsidR="00E874B3" w:rsidRDefault="00E874B3" w:rsidP="00DC66DC">
                    <w:pPr>
                      <w:spacing w:after="0" w:line="240" w:lineRule="auto"/>
                      <w:jc w:val="center"/>
                      <w:rPr>
                        <w:rFonts w:ascii="Arial" w:hAnsi="Arial" w:cs="Arial"/>
                        <w:b/>
                      </w:rPr>
                    </w:pPr>
                    <w:r>
                      <w:rPr>
                        <w:rFonts w:ascii="Arial" w:hAnsi="Arial" w:cs="Arial"/>
                        <w:b/>
                      </w:rPr>
                      <w:t>META-</w:t>
                    </w:r>
                  </w:p>
                  <w:p w:rsidR="00E874B3" w:rsidRDefault="00E874B3" w:rsidP="00DC66DC">
                    <w:pPr>
                      <w:spacing w:after="0" w:line="240" w:lineRule="auto"/>
                      <w:jc w:val="center"/>
                      <w:rPr>
                        <w:rFonts w:ascii="Arial" w:hAnsi="Arial" w:cs="Arial"/>
                        <w:b/>
                      </w:rPr>
                    </w:pPr>
                    <w:r>
                      <w:rPr>
                        <w:rFonts w:ascii="Arial" w:hAnsi="Arial" w:cs="Arial"/>
                        <w:b/>
                      </w:rPr>
                      <w:t>COGNICIÓN</w:t>
                    </w:r>
                  </w:p>
                </w:txbxContent>
              </v:textbox>
            </v:oval>
            <v:rect id="_x0000_s1060" style="position:absolute;left:1627;top:6151;width:2520;height:1007">
              <v:textbox style="mso-next-textbox:#_x0000_s1060">
                <w:txbxContent>
                  <w:p w:rsidR="00E874B3" w:rsidRDefault="00E874B3" w:rsidP="00DC66DC">
                    <w:pPr>
                      <w:jc w:val="center"/>
                      <w:rPr>
                        <w:rFonts w:ascii="Arial" w:hAnsi="Arial" w:cs="Arial"/>
                      </w:rPr>
                    </w:pPr>
                    <w:r>
                      <w:rPr>
                        <w:rFonts w:ascii="Arial" w:hAnsi="Arial" w:cs="Arial"/>
                      </w:rPr>
                      <w:t>DESARROLLO DEL PENSAMIENTO LÓGICO</w:t>
                    </w:r>
                  </w:p>
                </w:txbxContent>
              </v:textbox>
            </v:rect>
            <v:rect id="_x0000_s1061" style="position:absolute;left:1627;top:7951;width:2520;height:1080">
              <v:textbox style="mso-next-textbox:#_x0000_s1061">
                <w:txbxContent>
                  <w:p w:rsidR="00E874B3" w:rsidRDefault="00E874B3" w:rsidP="00DC66DC">
                    <w:pPr>
                      <w:jc w:val="center"/>
                      <w:rPr>
                        <w:rFonts w:ascii="Arial" w:hAnsi="Arial" w:cs="Arial"/>
                      </w:rPr>
                    </w:pPr>
                    <w:r>
                      <w:rPr>
                        <w:rFonts w:ascii="Arial" w:hAnsi="Arial" w:cs="Arial"/>
                      </w:rPr>
                      <w:t>DESARROLLO DEL PENSAMIENTO RACIONAL</w:t>
                    </w:r>
                  </w:p>
                </w:txbxContent>
              </v:textbox>
            </v:rect>
            <v:rect id="_x0000_s1062" style="position:absolute;left:1627;top:9751;width:2520;height:900">
              <v:textbox style="mso-next-textbox:#_x0000_s1062">
                <w:txbxContent>
                  <w:p w:rsidR="00E874B3" w:rsidRPr="00E658E2" w:rsidRDefault="00E874B3" w:rsidP="00DC66DC">
                    <w:pPr>
                      <w:jc w:val="center"/>
                      <w:rPr>
                        <w:rFonts w:ascii="Arial" w:hAnsi="Arial" w:cs="Arial"/>
                        <w:sz w:val="20"/>
                      </w:rPr>
                    </w:pPr>
                    <w:r w:rsidRPr="00E658E2">
                      <w:rPr>
                        <w:rFonts w:ascii="Arial" w:hAnsi="Arial" w:cs="Arial"/>
                        <w:sz w:val="20"/>
                      </w:rPr>
                      <w:t>DESARROLLO DEL PENSAMIENTO SENSORIAL</w:t>
                    </w:r>
                  </w:p>
                </w:txbxContent>
              </v:textbox>
            </v:rect>
            <v:rect id="_x0000_s1063" style="position:absolute;left:5227;top:6151;width:2520;height:1007">
              <v:textbox style="mso-next-textbox:#_x0000_s1063">
                <w:txbxContent>
                  <w:p w:rsidR="00E874B3" w:rsidRDefault="00E874B3" w:rsidP="00DC66DC">
                    <w:pPr>
                      <w:jc w:val="center"/>
                      <w:rPr>
                        <w:rFonts w:ascii="Arial" w:hAnsi="Arial" w:cs="Arial"/>
                      </w:rPr>
                    </w:pPr>
                    <w:r>
                      <w:rPr>
                        <w:rFonts w:ascii="Arial" w:hAnsi="Arial" w:cs="Arial"/>
                      </w:rPr>
                      <w:t>ETAPA CONCEPTUAL SIMBÓLICA</w:t>
                    </w:r>
                  </w:p>
                </w:txbxContent>
              </v:textbox>
            </v:rect>
            <v:rect id="_x0000_s1064" style="position:absolute;left:5227;top:9751;width:2520;height:900">
              <v:textbox style="mso-next-textbox:#_x0000_s1064">
                <w:txbxContent>
                  <w:p w:rsidR="00E874B3" w:rsidRDefault="00E874B3" w:rsidP="00DC66DC">
                    <w:pPr>
                      <w:jc w:val="center"/>
                      <w:rPr>
                        <w:rFonts w:ascii="Arial" w:hAnsi="Arial" w:cs="Arial"/>
                      </w:rPr>
                    </w:pPr>
                    <w:r>
                      <w:rPr>
                        <w:rFonts w:ascii="Arial" w:hAnsi="Arial" w:cs="Arial"/>
                      </w:rPr>
                      <w:t>ETAPA INTUITIVO CONCRETA</w:t>
                    </w:r>
                  </w:p>
                </w:txbxContent>
              </v:textbox>
            </v:rect>
            <v:rect id="_x0000_s1065" style="position:absolute;left:5227;top:7951;width:2520;height:900">
              <v:textbox style="mso-next-textbox:#_x0000_s1065">
                <w:txbxContent>
                  <w:p w:rsidR="00E874B3" w:rsidRDefault="00E874B3" w:rsidP="00DC66DC">
                    <w:pPr>
                      <w:jc w:val="center"/>
                      <w:rPr>
                        <w:rFonts w:ascii="Arial" w:hAnsi="Arial" w:cs="Arial"/>
                      </w:rPr>
                    </w:pPr>
                    <w:r>
                      <w:rPr>
                        <w:rFonts w:ascii="Arial" w:hAnsi="Arial" w:cs="Arial"/>
                      </w:rPr>
                      <w:t>ETAPA GRÁFICO REPRESENTATIVA</w:t>
                    </w:r>
                  </w:p>
                </w:txbxContent>
              </v:textbox>
            </v: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66" type="#_x0000_t69" style="position:absolute;left:4327;top:6331;width:720;height:540"/>
            <v:shape id="_x0000_s1067" type="#_x0000_t69" style="position:absolute;left:4327;top:8131;width:720;height:540"/>
            <v:shape id="_x0000_s1068" type="#_x0000_t69" style="position:absolute;left:4327;top:9931;width:720;height:540"/>
            <v:line id="_x0000_s1069" style="position:absolute;flip:y" from="2887,5431" to="2887,6151" strokeweight="4.5pt">
              <v:stroke endarrow="block"/>
            </v:line>
            <v:line id="_x0000_s1070" style="position:absolute;flip:y" from="2887,8851" to="2887,9751" strokeweight="4.5pt">
              <v:stroke endarrow="block"/>
            </v:line>
            <v:line id="_x0000_s1071" style="position:absolute;flip:y" from="2887,7051" to="2887,7951" strokeweight="4.5pt">
              <v:stroke endarrow="block"/>
            </v:line>
            <v:line id="_x0000_s1072" style="position:absolute;flip:y" from="6487,7051" to="6487,7951" strokeweight="4.5pt">
              <v:stroke endarrow="block"/>
            </v:line>
            <v:line id="_x0000_s1073" style="position:absolute;flip:y" from="6487,8851" to="6487,9751" strokeweight="4.5pt">
              <v:stroke endarrow="block"/>
            </v:line>
            <v:line id="_x0000_s1074" style="position:absolute;flip:x y" from="3607,5251" to="6487,6151" strokeweight="4.5pt">
              <v:stroke endarrow="block"/>
            </v:lin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5" type="#_x0000_t13" style="position:absolute;left:4327;top:4531;width:720;height:540"/>
            <v:shape id="_x0000_s1076" type="#_x0000_t13" style="position:absolute;left:7567;top:4531;width:720;height:540"/>
            <v:line id="_x0000_s1077" style="position:absolute" from="7747,6691" to="8107,6691" strokeweight="3pt">
              <v:stroke endarrow="block"/>
            </v:line>
            <v:line id="_x0000_s1078" style="position:absolute" from="7747,10291" to="8107,10291" strokeweight="3pt">
              <v:stroke endarrow="block"/>
            </v:line>
            <v:line id="_x0000_s1079" style="position:absolute" from="7747,8491" to="8107,8491" strokeweight="3pt">
              <v:stroke endarrow="block"/>
            </v:line>
            <v:rect id="_x0000_s1080" style="position:absolute;left:8287;top:4081;width:2520;height:1890">
              <v:textbox>
                <w:txbxContent>
                  <w:p w:rsidR="00E874B3" w:rsidRDefault="00E874B3" w:rsidP="00DC66DC">
                    <w:pPr>
                      <w:jc w:val="both"/>
                      <w:rPr>
                        <w:rFonts w:ascii="Arial" w:hAnsi="Arial" w:cs="Arial"/>
                        <w:b/>
                        <w:sz w:val="18"/>
                        <w:szCs w:val="18"/>
                      </w:rPr>
                    </w:pPr>
                    <w:r>
                      <w:rPr>
                        <w:rFonts w:ascii="Arial" w:hAnsi="Arial" w:cs="Arial"/>
                        <w:b/>
                        <w:sz w:val="18"/>
                        <w:szCs w:val="18"/>
                      </w:rPr>
                      <w:t>Capacidades de:</w:t>
                    </w:r>
                  </w:p>
                  <w:p w:rsidR="00E874B3" w:rsidRDefault="00E874B3" w:rsidP="00DC66DC">
                    <w:pPr>
                      <w:jc w:val="both"/>
                      <w:rPr>
                        <w:rFonts w:ascii="Arial" w:hAnsi="Arial" w:cs="Arial"/>
                        <w:b/>
                        <w:sz w:val="18"/>
                        <w:szCs w:val="18"/>
                      </w:rPr>
                    </w:pPr>
                    <w:r>
                      <w:rPr>
                        <w:rFonts w:ascii="Arial" w:hAnsi="Arial" w:cs="Arial"/>
                        <w:b/>
                        <w:sz w:val="18"/>
                        <w:szCs w:val="18"/>
                      </w:rPr>
                      <w:t>1. Aprender a aprender</w:t>
                    </w:r>
                  </w:p>
                  <w:p w:rsidR="00E874B3" w:rsidRDefault="00E874B3" w:rsidP="00DC66DC">
                    <w:pPr>
                      <w:jc w:val="both"/>
                      <w:rPr>
                        <w:rFonts w:ascii="Arial" w:hAnsi="Arial" w:cs="Arial"/>
                        <w:b/>
                        <w:sz w:val="18"/>
                        <w:szCs w:val="18"/>
                      </w:rPr>
                    </w:pPr>
                    <w:r>
                      <w:rPr>
                        <w:rFonts w:ascii="Arial" w:hAnsi="Arial" w:cs="Arial"/>
                        <w:b/>
                        <w:sz w:val="18"/>
                        <w:szCs w:val="18"/>
                      </w:rPr>
                      <w:t>2. Aprender a emprender</w:t>
                    </w:r>
                  </w:p>
                  <w:p w:rsidR="00E874B3" w:rsidRDefault="00E874B3" w:rsidP="00DC66DC">
                    <w:pPr>
                      <w:jc w:val="both"/>
                      <w:rPr>
                        <w:rFonts w:ascii="Arial" w:hAnsi="Arial" w:cs="Arial"/>
                        <w:b/>
                        <w:sz w:val="18"/>
                        <w:szCs w:val="18"/>
                      </w:rPr>
                    </w:pPr>
                    <w:r>
                      <w:rPr>
                        <w:rFonts w:ascii="Arial" w:hAnsi="Arial" w:cs="Arial"/>
                        <w:b/>
                        <w:sz w:val="18"/>
                        <w:szCs w:val="18"/>
                      </w:rPr>
                      <w:t>3. Aprender a vivir juntos</w:t>
                    </w:r>
                  </w:p>
                  <w:p w:rsidR="00E874B3" w:rsidRDefault="00E874B3" w:rsidP="00DC66DC">
                    <w:pPr>
                      <w:jc w:val="both"/>
                      <w:rPr>
                        <w:rFonts w:ascii="Arial" w:hAnsi="Arial" w:cs="Arial"/>
                        <w:sz w:val="18"/>
                        <w:szCs w:val="18"/>
                      </w:rPr>
                    </w:pPr>
                    <w:r>
                      <w:rPr>
                        <w:rFonts w:ascii="Arial" w:hAnsi="Arial" w:cs="Arial"/>
                        <w:sz w:val="18"/>
                        <w:szCs w:val="18"/>
                      </w:rPr>
                      <w:t>4. Aprender a ser</w:t>
                    </w:r>
                  </w:p>
                  <w:p w:rsidR="00E874B3" w:rsidRDefault="00E874B3" w:rsidP="00DC66DC">
                    <w:pPr>
                      <w:jc w:val="both"/>
                      <w:rPr>
                        <w:rFonts w:ascii="Arial" w:hAnsi="Arial" w:cs="Arial"/>
                        <w:sz w:val="18"/>
                        <w:szCs w:val="18"/>
                      </w:rPr>
                    </w:pPr>
                    <w:r>
                      <w:rPr>
                        <w:rFonts w:ascii="Arial" w:hAnsi="Arial" w:cs="Arial"/>
                        <w:sz w:val="18"/>
                        <w:szCs w:val="18"/>
                      </w:rPr>
                      <w:t>5. Aprender a pensar</w:t>
                    </w:r>
                  </w:p>
                  <w:p w:rsidR="00E874B3" w:rsidRDefault="00E874B3" w:rsidP="00DC66DC">
                    <w:pPr>
                      <w:jc w:val="both"/>
                      <w:rPr>
                        <w:rFonts w:ascii="Arial" w:hAnsi="Arial" w:cs="Arial"/>
                        <w:sz w:val="18"/>
                        <w:szCs w:val="18"/>
                      </w:rPr>
                    </w:pPr>
                    <w:r>
                      <w:rPr>
                        <w:rFonts w:ascii="Arial" w:hAnsi="Arial" w:cs="Arial"/>
                        <w:sz w:val="18"/>
                        <w:szCs w:val="18"/>
                      </w:rPr>
                      <w:t>6. Aprender a hacer</w:t>
                    </w:r>
                  </w:p>
                </w:txbxContent>
              </v:textbox>
            </v:rect>
            <v:rect id="_x0000_s1081" style="position:absolute;left:8287;top:5971;width:2520;height:1440">
              <v:textbox>
                <w:txbxContent>
                  <w:p w:rsidR="00E874B3" w:rsidRDefault="00E874B3" w:rsidP="00DC66DC">
                    <w:pPr>
                      <w:jc w:val="both"/>
                      <w:rPr>
                        <w:rFonts w:ascii="Arial" w:hAnsi="Arial" w:cs="Arial"/>
                        <w:sz w:val="20"/>
                        <w:szCs w:val="20"/>
                      </w:rPr>
                    </w:pPr>
                    <w:r>
                      <w:rPr>
                        <w:rFonts w:ascii="Arial" w:hAnsi="Arial" w:cs="Arial"/>
                        <w:sz w:val="20"/>
                        <w:szCs w:val="20"/>
                      </w:rPr>
                      <w:t>Aprender la realidad que nos rodea a través de nociones, conceptos, teorías, leyes, principios, símbolos, etc.</w:t>
                    </w:r>
                  </w:p>
                </w:txbxContent>
              </v:textbox>
            </v:rect>
            <v:rect id="_x0000_s1082" style="position:absolute;left:8287;top:7591;width:2520;height:1620">
              <v:textbox>
                <w:txbxContent>
                  <w:p w:rsidR="00E874B3" w:rsidRDefault="00E874B3" w:rsidP="00DC66DC">
                    <w:pPr>
                      <w:jc w:val="both"/>
                      <w:rPr>
                        <w:rFonts w:ascii="Arial" w:hAnsi="Arial" w:cs="Arial"/>
                        <w:sz w:val="18"/>
                        <w:szCs w:val="18"/>
                      </w:rPr>
                    </w:pPr>
                    <w:r>
                      <w:rPr>
                        <w:rFonts w:ascii="Arial" w:hAnsi="Arial" w:cs="Arial"/>
                        <w:sz w:val="18"/>
                        <w:szCs w:val="18"/>
                      </w:rPr>
                      <w:t>Aprender la realidad a través de sus diversas formas y maneras de representarla y graficarla como un medio elemental de razonamiento.</w:t>
                    </w:r>
                  </w:p>
                </w:txbxContent>
              </v:textbox>
            </v:rect>
            <v:rect id="_x0000_s1083" style="position:absolute;left:8287;top:9344;width:2520;height:1835">
              <v:textbox>
                <w:txbxContent>
                  <w:p w:rsidR="00E874B3" w:rsidRDefault="00E874B3" w:rsidP="00DC66DC">
                    <w:pPr>
                      <w:jc w:val="both"/>
                      <w:rPr>
                        <w:rFonts w:ascii="Arial" w:hAnsi="Arial" w:cs="Arial"/>
                        <w:sz w:val="20"/>
                        <w:szCs w:val="20"/>
                      </w:rPr>
                    </w:pPr>
                    <w:r>
                      <w:rPr>
                        <w:rFonts w:ascii="Arial" w:hAnsi="Arial" w:cs="Arial"/>
                        <w:sz w:val="20"/>
                        <w:szCs w:val="20"/>
                      </w:rPr>
                      <w:t>Aprender la realidad a través de diversas sensaciones, es decir, mediante la información que nos proporcionan los sentidos.</w:t>
                    </w:r>
                  </w:p>
                </w:txbxContent>
              </v:textbox>
            </v:rect>
          </v:group>
        </w:pict>
      </w:r>
    </w:p>
    <w:p w:rsidR="00DC66DC" w:rsidRDefault="00DC66DC" w:rsidP="00DC66DC">
      <w:pPr>
        <w:jc w:val="center"/>
        <w:rPr>
          <w:rFonts w:ascii="Arial" w:hAnsi="Arial" w:cs="Arial"/>
          <w:b/>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Default="00DC66DC" w:rsidP="00DC66DC">
      <w:pPr>
        <w:jc w:val="center"/>
        <w:rPr>
          <w:rFonts w:ascii="Arial" w:hAnsi="Arial" w:cs="Arial"/>
        </w:rPr>
      </w:pPr>
    </w:p>
    <w:p w:rsidR="00DC66DC" w:rsidRPr="00E658E2" w:rsidRDefault="00DC66DC" w:rsidP="00DC66DC">
      <w:pPr>
        <w:spacing w:after="0"/>
        <w:jc w:val="center"/>
        <w:rPr>
          <w:rFonts w:ascii="Arial" w:hAnsi="Arial" w:cs="Arial"/>
          <w:b/>
          <w:i/>
          <w:sz w:val="24"/>
        </w:rPr>
      </w:pPr>
      <w:r w:rsidRPr="00E658E2">
        <w:rPr>
          <w:rFonts w:ascii="Arial" w:hAnsi="Arial" w:cs="Arial"/>
          <w:b/>
          <w:i/>
          <w:sz w:val="24"/>
        </w:rPr>
        <w:t>IMPORTANTE:</w:t>
      </w:r>
    </w:p>
    <w:p w:rsidR="00DC66DC" w:rsidRDefault="00DC66DC" w:rsidP="00DC66DC">
      <w:pPr>
        <w:jc w:val="both"/>
        <w:rPr>
          <w:rFonts w:ascii="Arial" w:hAnsi="Arial" w:cs="Arial"/>
        </w:rPr>
      </w:pPr>
      <w:r>
        <w:rPr>
          <w:rFonts w:ascii="Arial" w:hAnsi="Arial" w:cs="Arial"/>
        </w:rPr>
        <w:t>En el diseño de una sesión de aprendizaje se debe tomar en cuenta este proceso, partiendo del pensamiento sensorial hacia el nivel del pensamiento lógico.</w:t>
      </w:r>
    </w:p>
    <w:p w:rsidR="00DC66DC" w:rsidRDefault="00E874B3" w:rsidP="00DC66DC">
      <w:pPr>
        <w:jc w:val="both"/>
        <w:rPr>
          <w:rFonts w:ascii="Arial" w:hAnsi="Arial" w:cs="Arial"/>
        </w:rPr>
      </w:pPr>
      <w:r>
        <w:rPr>
          <w:rFonts w:ascii="Arial" w:hAnsi="Arial" w:cs="Arial"/>
          <w:noProof/>
          <w:lang w:eastAsia="es-ES"/>
        </w:rPr>
        <w:pict>
          <v:group id="_x0000_s1397" style="position:absolute;left:0;text-align:left;margin-left:60.15pt;margin-top:11.4pt;width:421.35pt;height:250.7pt;z-index:251800576" coordorigin="2061,11138" coordsize="8427,4633">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398" type="#_x0000_t80" style="position:absolute;left:2904;top:11138;width:6404;height:953">
              <v:textbox style="mso-next-textbox:#_x0000_s1398">
                <w:txbxContent>
                  <w:p w:rsidR="00E874B3" w:rsidRDefault="00E874B3" w:rsidP="00DC66DC">
                    <w:pPr>
                      <w:shd w:val="clear" w:color="auto" w:fill="E36C0A"/>
                      <w:jc w:val="center"/>
                      <w:rPr>
                        <w:rFonts w:ascii="Arial" w:hAnsi="Arial" w:cs="Arial"/>
                        <w:b/>
                        <w:sz w:val="32"/>
                        <w:szCs w:val="32"/>
                      </w:rPr>
                    </w:pPr>
                    <w:r>
                      <w:rPr>
                        <w:rFonts w:ascii="Arial" w:hAnsi="Arial" w:cs="Arial"/>
                        <w:b/>
                        <w:sz w:val="32"/>
                        <w:szCs w:val="32"/>
                      </w:rPr>
                      <w:t>C  A  P  A  C  I  D  A  D</w:t>
                    </w:r>
                  </w:p>
                  <w:p w:rsidR="00E874B3" w:rsidRDefault="00E874B3" w:rsidP="00DC66DC">
                    <w:pPr>
                      <w:shd w:val="clear" w:color="auto" w:fill="E36C0A"/>
                      <w:jc w:val="center"/>
                      <w:rPr>
                        <w:rFonts w:ascii="Arial" w:hAnsi="Arial" w:cs="Arial"/>
                      </w:rPr>
                    </w:pPr>
                  </w:p>
                  <w:p w:rsidR="00E874B3" w:rsidRDefault="00E874B3" w:rsidP="00DC66DC">
                    <w:pPr>
                      <w:shd w:val="clear" w:color="auto" w:fill="E36C0A"/>
                      <w:jc w:val="center"/>
                      <w:rPr>
                        <w:rFonts w:ascii="Arial" w:hAnsi="Arial" w:cs="Arial"/>
                      </w:rPr>
                    </w:pPr>
                    <w:r>
                      <w:rPr>
                        <w:rFonts w:ascii="Arial" w:hAnsi="Arial" w:cs="Arial"/>
                      </w:rPr>
                      <w:t>manejo de</w:t>
                    </w:r>
                  </w:p>
                </w:txbxContent>
              </v:textbox>
            </v:shape>
            <v:rect id="_x0000_s1399" style="position:absolute;left:2230;top:12227;width:2359;height:409">
              <v:textbox>
                <w:txbxContent>
                  <w:p w:rsidR="00E874B3" w:rsidRDefault="00E874B3" w:rsidP="00DC66DC">
                    <w:pPr>
                      <w:jc w:val="center"/>
                      <w:rPr>
                        <w:rFonts w:ascii="Arial" w:hAnsi="Arial" w:cs="Arial"/>
                      </w:rPr>
                    </w:pPr>
                    <w:r>
                      <w:rPr>
                        <w:rFonts w:ascii="Arial" w:hAnsi="Arial" w:cs="Arial"/>
                      </w:rPr>
                      <w:t>PROCESOS</w:t>
                    </w:r>
                  </w:p>
                </w:txbxContent>
              </v:textbox>
            </v:rect>
            <v:rect id="_x0000_s1400" style="position:absolute;left:5095;top:12227;width:2359;height:409">
              <v:textbox>
                <w:txbxContent>
                  <w:p w:rsidR="00E874B3" w:rsidRDefault="00E874B3" w:rsidP="00DC66DC">
                    <w:pPr>
                      <w:jc w:val="center"/>
                      <w:rPr>
                        <w:rFonts w:ascii="Arial" w:hAnsi="Arial" w:cs="Arial"/>
                      </w:rPr>
                    </w:pPr>
                    <w:r>
                      <w:rPr>
                        <w:rFonts w:ascii="Arial" w:hAnsi="Arial" w:cs="Arial"/>
                      </w:rPr>
                      <w:t>ESTRATEGIAS</w:t>
                    </w:r>
                  </w:p>
                </w:txbxContent>
              </v:textbox>
            </v:rect>
            <v:rect id="_x0000_s1401" style="position:absolute;left:7791;top:12227;width:2360;height:409">
              <v:textbox>
                <w:txbxContent>
                  <w:p w:rsidR="00E874B3" w:rsidRDefault="00E874B3" w:rsidP="00DC66DC">
                    <w:pPr>
                      <w:jc w:val="center"/>
                      <w:rPr>
                        <w:rFonts w:ascii="Arial" w:hAnsi="Arial" w:cs="Arial"/>
                      </w:rPr>
                    </w:pPr>
                    <w:r>
                      <w:rPr>
                        <w:rFonts w:ascii="Arial" w:hAnsi="Arial" w:cs="Arial"/>
                      </w:rPr>
                      <w:t>PROCEDIMIENTOS</w:t>
                    </w:r>
                  </w:p>
                </w:txbxContent>
              </v:textbox>
            </v:rect>
            <v:oval id="_x0000_s1402" style="position:absolute;left:2061;top:13590;width:2360;height:811">
              <v:textbox>
                <w:txbxContent>
                  <w:p w:rsidR="00E874B3" w:rsidRDefault="00E874B3" w:rsidP="00DC66DC">
                    <w:pPr>
                      <w:jc w:val="center"/>
                      <w:rPr>
                        <w:rFonts w:ascii="Arial" w:hAnsi="Arial" w:cs="Arial"/>
                        <w:sz w:val="18"/>
                        <w:szCs w:val="18"/>
                      </w:rPr>
                    </w:pPr>
                    <w:r>
                      <w:rPr>
                        <w:rFonts w:ascii="Arial" w:hAnsi="Arial" w:cs="Arial"/>
                        <w:sz w:val="18"/>
                        <w:szCs w:val="18"/>
                      </w:rPr>
                      <w:t>PASOS SECUENCIADOS</w:t>
                    </w:r>
                  </w:p>
                </w:txbxContent>
              </v:textbox>
            </v:oval>
            <v:oval id="_x0000_s1403" style="position:absolute;left:5095;top:13590;width:2359;height:811">
              <v:textbox>
                <w:txbxContent>
                  <w:p w:rsidR="00E874B3" w:rsidRDefault="00E874B3" w:rsidP="00DC66DC">
                    <w:pPr>
                      <w:spacing w:after="0" w:line="240" w:lineRule="auto"/>
                      <w:jc w:val="center"/>
                      <w:rPr>
                        <w:sz w:val="20"/>
                        <w:szCs w:val="20"/>
                      </w:rPr>
                    </w:pPr>
                    <w:r>
                      <w:rPr>
                        <w:sz w:val="20"/>
                        <w:szCs w:val="20"/>
                      </w:rPr>
                      <w:t>FORMAS DE OPERAR</w:t>
                    </w:r>
                  </w:p>
                </w:txbxContent>
              </v:textbox>
            </v:oval>
            <v:oval id="_x0000_s1404" style="position:absolute;left:8128;top:13590;width:2360;height:1198">
              <v:textbox>
                <w:txbxContent>
                  <w:p w:rsidR="00E874B3" w:rsidRDefault="00E874B3" w:rsidP="00DC66DC">
                    <w:pPr>
                      <w:jc w:val="center"/>
                      <w:rPr>
                        <w:rFonts w:ascii="Arial" w:hAnsi="Arial" w:cs="Arial"/>
                        <w:sz w:val="18"/>
                        <w:szCs w:val="18"/>
                      </w:rPr>
                    </w:pPr>
                    <w:r>
                      <w:rPr>
                        <w:rFonts w:ascii="Arial" w:hAnsi="Arial" w:cs="Arial"/>
                        <w:sz w:val="18"/>
                        <w:szCs w:val="18"/>
                      </w:rPr>
                      <w:t>ALGORITMOS Y/O HEURÍSTICO</w:t>
                    </w:r>
                  </w:p>
                </w:txbxContent>
              </v:textbox>
            </v:oval>
            <v:oval id="_x0000_s1405" style="position:absolute;left:5095;top:15090;width:2359;height:681">
              <v:textbox>
                <w:txbxContent>
                  <w:p w:rsidR="00E874B3" w:rsidRDefault="00E874B3" w:rsidP="00DC66DC">
                    <w:pPr>
                      <w:jc w:val="center"/>
                      <w:rPr>
                        <w:rFonts w:ascii="Arial" w:hAnsi="Arial" w:cs="Arial"/>
                        <w:sz w:val="20"/>
                        <w:szCs w:val="20"/>
                      </w:rPr>
                    </w:pPr>
                    <w:r>
                      <w:rPr>
                        <w:rFonts w:ascii="Arial" w:hAnsi="Arial" w:cs="Arial"/>
                        <w:sz w:val="20"/>
                        <w:szCs w:val="20"/>
                      </w:rPr>
                      <w:t>MÉTODOS</w:t>
                    </w:r>
                  </w:p>
                  <w:p w:rsidR="00E874B3" w:rsidRDefault="00E874B3" w:rsidP="00DC66DC">
                    <w:pPr>
                      <w:jc w:val="center"/>
                      <w:rPr>
                        <w:rFonts w:ascii="Arial" w:hAnsi="Arial" w:cs="Arial"/>
                        <w:sz w:val="20"/>
                        <w:szCs w:val="20"/>
                      </w:rPr>
                    </w:pPr>
                    <w:r>
                      <w:rPr>
                        <w:rFonts w:ascii="Arial" w:hAnsi="Arial" w:cs="Arial"/>
                        <w:sz w:val="20"/>
                        <w:szCs w:val="20"/>
                      </w:rPr>
                      <w:t>TÉCNICAS</w:t>
                    </w:r>
                  </w:p>
                </w:txbxContent>
              </v:textbox>
            </v:oval>
            <v:line id="_x0000_s1406" style="position:absolute" from="4589,12364" to="5095,12364">
              <v:stroke endarrow="block"/>
            </v:line>
            <v:line id="_x0000_s1407" style="position:absolute" from="7454,12364" to="7791,12364">
              <v:stroke endarrow="block"/>
            </v:line>
            <v:line id="_x0000_s1408" style="position:absolute;flip:y" from="6275,12636" to="6275,13590" strokeweight="3pt">
              <v:stroke startarrow="block" endarrow="block"/>
            </v:line>
            <v:line id="_x0000_s1409" style="position:absolute;flip:y" from="9140,12636" to="9140,13590" strokeweight="3pt">
              <v:stroke startarrow="block" endarrow="block"/>
            </v:line>
            <v:line id="_x0000_s1410" style="position:absolute;flip:y" from="3241,12636" to="3241,13590" strokeweight="3pt">
              <v:stroke startarrow="block" endarrow="block"/>
            </v:line>
            <v:line id="_x0000_s1411" style="position:absolute;flip:y" from="6275,14272" to="6275,15090" strokeweight="3pt"/>
            <v:shape id="_x0000_s1412" type="#_x0000_t94" style="position:absolute;left:4421;top:13727;width:674;height:272"/>
            <v:shape id="_x0000_s1413" type="#_x0000_t94" style="position:absolute;left:7454;top:13727;width:674;height:272"/>
          </v:group>
        </w:pict>
      </w: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4977E1" w:rsidRDefault="004977E1" w:rsidP="00DC66DC">
      <w:pPr>
        <w:rPr>
          <w:rFonts w:ascii="Arial" w:hAnsi="Arial" w:cs="Arial"/>
        </w:rPr>
      </w:pPr>
    </w:p>
    <w:p w:rsidR="00DC66DC" w:rsidRDefault="00DC66DC" w:rsidP="00DC66DC">
      <w:pPr>
        <w:rPr>
          <w:rFonts w:ascii="Arial" w:hAnsi="Arial" w:cs="Arial"/>
        </w:rPr>
      </w:pPr>
    </w:p>
    <w:p w:rsidR="00DC66DC" w:rsidRPr="00E658E2" w:rsidRDefault="00DC66DC" w:rsidP="00DC66DC">
      <w:pPr>
        <w:jc w:val="center"/>
        <w:rPr>
          <w:rFonts w:ascii="Adobe Garamond Pro Bold" w:hAnsi="Adobe Garamond Pro Bold" w:cs="Arial"/>
          <w:b/>
          <w:sz w:val="28"/>
          <w:szCs w:val="28"/>
        </w:rPr>
      </w:pPr>
      <w:r w:rsidRPr="00E658E2">
        <w:rPr>
          <w:rFonts w:ascii="Adobe Garamond Pro Bold" w:hAnsi="Adobe Garamond Pro Bold" w:cs="Arial"/>
          <w:b/>
          <w:sz w:val="28"/>
          <w:szCs w:val="28"/>
        </w:rPr>
        <w:lastRenderedPageBreak/>
        <w:t>SESIÓN D</w:t>
      </w:r>
      <w:r>
        <w:rPr>
          <w:rFonts w:ascii="Adobe Garamond Pro Bold" w:hAnsi="Adobe Garamond Pro Bold" w:cs="Arial"/>
          <w:b/>
          <w:sz w:val="28"/>
          <w:szCs w:val="28"/>
        </w:rPr>
        <w:t>E APRENDIZAJE. OPERACIONALIZACIÓ</w:t>
      </w:r>
      <w:r w:rsidRPr="00E658E2">
        <w:rPr>
          <w:rFonts w:ascii="Adobe Garamond Pro Bold" w:hAnsi="Adobe Garamond Pro Bold" w:cs="Arial"/>
          <w:b/>
          <w:sz w:val="28"/>
          <w:szCs w:val="28"/>
        </w:rPr>
        <w:t>N DE CAPACIDADES</w:t>
      </w:r>
    </w:p>
    <w:p w:rsidR="00DC66DC" w:rsidRDefault="00DC66DC" w:rsidP="00DC66DC">
      <w:pPr>
        <w:jc w:val="both"/>
        <w:rPr>
          <w:rFonts w:ascii="Arial" w:hAnsi="Arial" w:cs="Arial"/>
        </w:rPr>
      </w:pPr>
      <w:r>
        <w:rPr>
          <w:rFonts w:ascii="Arial" w:hAnsi="Arial" w:cs="Arial"/>
        </w:rPr>
        <w:t>Las capacidades se desarrollan mediante estrategias/actividades de aprendizaje que permitan activar en los estudiantes los procesos cognitivos o motores que involucra la capacidad específica. Ejemplo:</w:t>
      </w:r>
    </w:p>
    <w:p w:rsidR="00DC66DC" w:rsidRDefault="00E874B3" w:rsidP="00DC66DC">
      <w:pPr>
        <w:jc w:val="both"/>
        <w:rPr>
          <w:rFonts w:ascii="Arial" w:hAnsi="Arial" w:cs="Arial"/>
        </w:rPr>
      </w:pPr>
      <w:r>
        <w:pict>
          <v:group id="_x0000_s1084" style="position:absolute;left:0;text-align:left;margin-left:32.6pt;margin-top:12.1pt;width:468pt;height:298.9pt;z-index:251665408" coordorigin="1521,3382" coordsize="9360,5978">
            <v:rect id="_x0000_s1085" style="position:absolute;left:1521;top:8832;width:9360;height:528">
              <v:textbox style="mso-next-textbox:#_x0000_s1085">
                <w:txbxContent>
                  <w:p w:rsidR="00E874B3" w:rsidRDefault="00E874B3" w:rsidP="00DC66DC">
                    <w:pPr>
                      <w:jc w:val="center"/>
                      <w:rPr>
                        <w:rFonts w:ascii="Arial" w:hAnsi="Arial" w:cs="Arial"/>
                        <w:b/>
                      </w:rPr>
                    </w:pPr>
                    <w:r>
                      <w:rPr>
                        <w:rFonts w:ascii="Arial" w:hAnsi="Arial" w:cs="Arial"/>
                        <w:b/>
                      </w:rPr>
                      <w:t>ESTRATEGIAS DE APRENDIZAJE</w:t>
                    </w:r>
                  </w:p>
                </w:txbxContent>
              </v:textbox>
            </v:rect>
            <v:rect id="_x0000_s1086" style="position:absolute;left:1521;top:3382;width:9360;height:2279">
              <v:textbox style="mso-next-textbox:#_x0000_s1086">
                <w:txbxContent>
                  <w:p w:rsidR="00E874B3" w:rsidRDefault="00E874B3" w:rsidP="00DC66DC">
                    <w:pPr>
                      <w:jc w:val="center"/>
                      <w:rPr>
                        <w:rFonts w:ascii="Arial" w:hAnsi="Arial" w:cs="Arial"/>
                        <w:b/>
                      </w:rPr>
                    </w:pPr>
                    <w:r>
                      <w:rPr>
                        <w:rFonts w:ascii="Arial" w:hAnsi="Arial" w:cs="Arial"/>
                        <w:b/>
                      </w:rPr>
                      <w:t xml:space="preserve">PROCESOS COGNITIVOS DE </w:t>
                    </w:r>
                    <w:smartTag w:uri="urn:schemas-microsoft-com:office:smarttags" w:element="PersonName">
                      <w:smartTagPr>
                        <w:attr w:name="ProductID" w:val="LA CAPACIDAD ANALIZA"/>
                      </w:smartTagPr>
                      <w:smartTag w:uri="urn:schemas-microsoft-com:office:smarttags" w:element="PersonName">
                        <w:smartTagPr>
                          <w:attr w:name="ProductID" w:val="LA CAPACIDAD"/>
                        </w:smartTagPr>
                        <w:r>
                          <w:rPr>
                            <w:rFonts w:ascii="Arial" w:hAnsi="Arial" w:cs="Arial"/>
                            <w:b/>
                          </w:rPr>
                          <w:t>LA CAPACIDAD</w:t>
                        </w:r>
                      </w:smartTag>
                      <w:r>
                        <w:rPr>
                          <w:rFonts w:ascii="Arial" w:hAnsi="Arial" w:cs="Arial"/>
                          <w:b/>
                        </w:rPr>
                        <w:t xml:space="preserve"> ANALIZA</w:t>
                      </w:r>
                    </w:smartTag>
                  </w:p>
                  <w:p w:rsidR="00E874B3" w:rsidRDefault="00E874B3" w:rsidP="00DC66DC">
                    <w:pPr>
                      <w:jc w:val="center"/>
                      <w:rPr>
                        <w:rFonts w:ascii="Arial" w:hAnsi="Arial" w:cs="Arial"/>
                        <w:b/>
                      </w:rPr>
                    </w:pPr>
                  </w:p>
                </w:txbxContent>
              </v:textbox>
            </v:rect>
            <v:rect id="_x0000_s1087" style="position:absolute;left:1701;top:4221;width:1980;height:1303">
              <v:textbox style="mso-next-textbox:#_x0000_s1087">
                <w:txbxContent>
                  <w:p w:rsidR="00E874B3" w:rsidRDefault="00E874B3" w:rsidP="00DC66DC">
                    <w:pPr>
                      <w:jc w:val="center"/>
                      <w:rPr>
                        <w:rFonts w:ascii="Arial" w:hAnsi="Arial" w:cs="Arial"/>
                        <w:sz w:val="20"/>
                        <w:szCs w:val="20"/>
                      </w:rPr>
                    </w:pPr>
                    <w:r>
                      <w:rPr>
                        <w:rFonts w:ascii="Arial" w:hAnsi="Arial" w:cs="Arial"/>
                        <w:sz w:val="20"/>
                        <w:szCs w:val="20"/>
                      </w:rPr>
                      <w:t xml:space="preserve">BÚSQUEDA Y RECEPCIÓN DE </w:t>
                    </w:r>
                    <w:smartTag w:uri="urn:schemas-microsoft-com:office:smarttags" w:element="PersonName">
                      <w:smartTagPr>
                        <w:attr w:name="ProductID" w:val="LA INFORMACIￓN"/>
                      </w:smartTagPr>
                      <w:r>
                        <w:rPr>
                          <w:rFonts w:ascii="Arial" w:hAnsi="Arial" w:cs="Arial"/>
                          <w:sz w:val="20"/>
                          <w:szCs w:val="20"/>
                        </w:rPr>
                        <w:t>LA INFORMACIÓN</w:t>
                      </w:r>
                    </w:smartTag>
                  </w:p>
                </w:txbxContent>
              </v:textbox>
            </v:rect>
            <v:rect id="_x0000_s1088" style="position:absolute;left:4041;top:4221;width:1980;height:1303">
              <v:textbox style="mso-next-textbox:#_x0000_s1088">
                <w:txbxContent>
                  <w:p w:rsidR="00E874B3" w:rsidRDefault="00E874B3" w:rsidP="00DC66DC">
                    <w:pPr>
                      <w:jc w:val="center"/>
                      <w:rPr>
                        <w:rFonts w:ascii="Arial" w:hAnsi="Arial" w:cs="Arial"/>
                        <w:sz w:val="20"/>
                        <w:szCs w:val="20"/>
                      </w:rPr>
                    </w:pPr>
                    <w:r>
                      <w:rPr>
                        <w:rFonts w:ascii="Arial" w:hAnsi="Arial" w:cs="Arial"/>
                        <w:sz w:val="20"/>
                        <w:szCs w:val="20"/>
                      </w:rPr>
                      <w:t xml:space="preserve">OBSERVACIÓN SELECTIVA DE </w:t>
                    </w:r>
                    <w:smartTag w:uri="urn:schemas-microsoft-com:office:smarttags" w:element="PersonName">
                      <w:smartTagPr>
                        <w:attr w:name="ProductID" w:val="LA INFORMACIￓN"/>
                      </w:smartTagPr>
                      <w:r>
                        <w:rPr>
                          <w:rFonts w:ascii="Arial" w:hAnsi="Arial" w:cs="Arial"/>
                          <w:sz w:val="20"/>
                          <w:szCs w:val="20"/>
                        </w:rPr>
                        <w:t>LA INFORMACIÓN</w:t>
                      </w:r>
                    </w:smartTag>
                    <w:r>
                      <w:rPr>
                        <w:rFonts w:ascii="Arial" w:hAnsi="Arial" w:cs="Arial"/>
                        <w:sz w:val="20"/>
                        <w:szCs w:val="20"/>
                      </w:rPr>
                      <w:t xml:space="preserve"> </w:t>
                    </w:r>
                  </w:p>
                </w:txbxContent>
              </v:textbox>
            </v:rect>
            <v:rect id="_x0000_s1089" style="position:absolute;left:6381;top:4221;width:1980;height:1303">
              <v:textbox style="mso-next-textbox:#_x0000_s1089">
                <w:txbxContent>
                  <w:p w:rsidR="00E874B3" w:rsidRDefault="00E874B3" w:rsidP="00DC66DC">
                    <w:pPr>
                      <w:jc w:val="center"/>
                      <w:rPr>
                        <w:rFonts w:ascii="Arial" w:hAnsi="Arial" w:cs="Arial"/>
                        <w:sz w:val="20"/>
                        <w:szCs w:val="20"/>
                      </w:rPr>
                    </w:pPr>
                    <w:r>
                      <w:rPr>
                        <w:rFonts w:ascii="Arial" w:hAnsi="Arial" w:cs="Arial"/>
                        <w:sz w:val="18"/>
                        <w:szCs w:val="18"/>
                      </w:rPr>
                      <w:t xml:space="preserve">DESCOMPOSICIÓN </w:t>
                    </w:r>
                    <w:r>
                      <w:rPr>
                        <w:rFonts w:ascii="Arial" w:hAnsi="Arial" w:cs="Arial"/>
                        <w:sz w:val="20"/>
                        <w:szCs w:val="20"/>
                      </w:rPr>
                      <w:t>DEL TODO EN PARTES</w:t>
                    </w:r>
                  </w:p>
                </w:txbxContent>
              </v:textbox>
            </v:rect>
            <v:rect id="_x0000_s1090" style="position:absolute;left:8721;top:4221;width:1980;height:1303">
              <v:textbox style="mso-next-textbox:#_x0000_s1090">
                <w:txbxContent>
                  <w:p w:rsidR="00E874B3" w:rsidRDefault="00E874B3" w:rsidP="00DC66DC">
                    <w:pPr>
                      <w:jc w:val="center"/>
                      <w:rPr>
                        <w:rFonts w:ascii="Arial" w:hAnsi="Arial" w:cs="Arial"/>
                        <w:sz w:val="20"/>
                        <w:szCs w:val="20"/>
                      </w:rPr>
                    </w:pPr>
                    <w:r>
                      <w:rPr>
                        <w:rFonts w:ascii="Arial" w:hAnsi="Arial" w:cs="Arial"/>
                        <w:sz w:val="16"/>
                        <w:szCs w:val="16"/>
                      </w:rPr>
                      <w:t xml:space="preserve">INTERRELACIONAR </w:t>
                    </w:r>
                    <w:r>
                      <w:rPr>
                        <w:rFonts w:ascii="Arial" w:hAnsi="Arial" w:cs="Arial"/>
                        <w:sz w:val="20"/>
                        <w:szCs w:val="20"/>
                      </w:rPr>
                      <w:t>LAS PARTES PARA EXPLICAR O JUSTIFICAR</w:t>
                    </w:r>
                  </w:p>
                </w:txbxContent>
              </v:textbox>
            </v:rect>
            <v:shape id="_x0000_s1091" type="#_x0000_t93" style="position:absolute;left:2331;top:5571;width:540;height:720;rotation:270"/>
            <v:shape id="_x0000_s1092" type="#_x0000_t93" style="position:absolute;left:4671;top:5571;width:540;height:720;rotation:270"/>
            <v:shape id="_x0000_s1093" type="#_x0000_t93" style="position:absolute;left:7191;top:5571;width:540;height:720;rotation:270"/>
            <v:shape id="_x0000_s1094" type="#_x0000_t93" style="position:absolute;left:9531;top:5571;width:540;height:720;rotation:270"/>
            <v:shape id="_x0000_s1095" type="#_x0000_t93" style="position:absolute;left:9531;top:8142;width:540;height:720;rotation:270"/>
            <v:shape id="_x0000_s1096" type="#_x0000_t93" style="position:absolute;left:7191;top:8142;width:540;height:720;rotation:270"/>
            <v:shape id="_x0000_s1097" type="#_x0000_t93" style="position:absolute;left:4671;top:8142;width:540;height:720;rotation:270"/>
            <v:shape id="_x0000_s1098" type="#_x0000_t93" style="position:absolute;left:2151;top:8142;width:540;height:720;rotation:270"/>
            <v:rect id="_x0000_s1099" style="position:absolute;left:1521;top:6201;width:9360;height:2031"/>
            <v:rect id="_x0000_s1100" style="position:absolute;left:1701;top:6381;width:1980;height:777">
              <v:textbox style="mso-next-textbox:#_x0000_s1100">
                <w:txbxContent>
                  <w:p w:rsidR="00E874B3" w:rsidRDefault="00E874B3" w:rsidP="00DC66DC">
                    <w:pPr>
                      <w:jc w:val="center"/>
                      <w:rPr>
                        <w:rFonts w:ascii="Arial" w:hAnsi="Arial" w:cs="Arial"/>
                        <w:sz w:val="18"/>
                        <w:szCs w:val="18"/>
                      </w:rPr>
                    </w:pPr>
                    <w:r>
                      <w:rPr>
                        <w:rFonts w:ascii="Arial" w:hAnsi="Arial" w:cs="Arial"/>
                        <w:sz w:val="18"/>
                        <w:szCs w:val="18"/>
                      </w:rPr>
                      <w:t>ACTIVIDAD DE APRENDIZAJE</w:t>
                    </w:r>
                  </w:p>
                </w:txbxContent>
              </v:textbox>
            </v:rect>
            <v:rect id="_x0000_s1101" style="position:absolute;left:4041;top:6381;width:1980;height:777">
              <v:textbox style="mso-next-textbox:#_x0000_s1101">
                <w:txbxContent>
                  <w:p w:rsidR="00E874B3" w:rsidRDefault="00E874B3" w:rsidP="00DC66DC">
                    <w:pPr>
                      <w:jc w:val="center"/>
                      <w:rPr>
                        <w:rFonts w:ascii="Arial" w:hAnsi="Arial" w:cs="Arial"/>
                        <w:sz w:val="18"/>
                        <w:szCs w:val="18"/>
                      </w:rPr>
                    </w:pPr>
                    <w:r>
                      <w:rPr>
                        <w:rFonts w:ascii="Arial" w:hAnsi="Arial" w:cs="Arial"/>
                        <w:sz w:val="18"/>
                        <w:szCs w:val="18"/>
                      </w:rPr>
                      <w:t>ACTIVIDAD DE APRENDIZAJE</w:t>
                    </w:r>
                  </w:p>
                  <w:p w:rsidR="00E874B3" w:rsidRDefault="00E874B3" w:rsidP="00DC66DC"/>
                </w:txbxContent>
              </v:textbox>
            </v:rect>
            <v:rect id="_x0000_s1102" style="position:absolute;left:6381;top:6381;width:1980;height:777">
              <v:textbox style="mso-next-textbox:#_x0000_s1102">
                <w:txbxContent>
                  <w:p w:rsidR="00E874B3" w:rsidRDefault="00E874B3" w:rsidP="00DC66DC">
                    <w:pPr>
                      <w:jc w:val="center"/>
                      <w:rPr>
                        <w:rFonts w:ascii="Arial" w:hAnsi="Arial" w:cs="Arial"/>
                        <w:sz w:val="18"/>
                        <w:szCs w:val="18"/>
                      </w:rPr>
                    </w:pPr>
                    <w:r>
                      <w:rPr>
                        <w:rFonts w:ascii="Arial" w:hAnsi="Arial" w:cs="Arial"/>
                        <w:sz w:val="18"/>
                        <w:szCs w:val="18"/>
                      </w:rPr>
                      <w:t>ACTIVIDAD DE APRENDIZAJE</w:t>
                    </w:r>
                  </w:p>
                  <w:p w:rsidR="00E874B3" w:rsidRDefault="00E874B3" w:rsidP="00DC66DC"/>
                </w:txbxContent>
              </v:textbox>
            </v:rect>
            <v:rect id="_x0000_s1103" style="position:absolute;left:8721;top:6381;width:1980;height:777">
              <v:textbox style="mso-next-textbox:#_x0000_s1103">
                <w:txbxContent>
                  <w:p w:rsidR="00E874B3" w:rsidRDefault="00E874B3" w:rsidP="00DC66DC">
                    <w:pPr>
                      <w:jc w:val="center"/>
                      <w:rPr>
                        <w:rFonts w:ascii="Arial" w:hAnsi="Arial" w:cs="Arial"/>
                        <w:sz w:val="18"/>
                        <w:szCs w:val="18"/>
                      </w:rPr>
                    </w:pPr>
                    <w:r>
                      <w:rPr>
                        <w:rFonts w:ascii="Arial" w:hAnsi="Arial" w:cs="Arial"/>
                        <w:sz w:val="18"/>
                        <w:szCs w:val="18"/>
                      </w:rPr>
                      <w:t>ACTIVIDAD DE APRENDIZAJE</w:t>
                    </w:r>
                  </w:p>
                  <w:p w:rsidR="00E874B3" w:rsidRDefault="00E874B3" w:rsidP="00DC66DC"/>
                </w:txbxContent>
              </v:textbox>
            </v:rect>
            <v:rect id="_x0000_s1104" style="position:absolute;left:1701;top:7308;width:1980;height:720">
              <v:textbox style="mso-next-textbox:#_x0000_s1104">
                <w:txbxContent>
                  <w:p w:rsidR="00E874B3" w:rsidRDefault="00E874B3" w:rsidP="00DC66DC">
                    <w:pPr>
                      <w:jc w:val="center"/>
                      <w:rPr>
                        <w:rFonts w:ascii="Arial" w:hAnsi="Arial" w:cs="Arial"/>
                        <w:sz w:val="18"/>
                        <w:szCs w:val="18"/>
                      </w:rPr>
                    </w:pPr>
                    <w:r>
                      <w:rPr>
                        <w:rFonts w:ascii="Arial" w:hAnsi="Arial" w:cs="Arial"/>
                        <w:sz w:val="18"/>
                        <w:szCs w:val="18"/>
                      </w:rPr>
                      <w:t>LECTURA INDIVIDUAL</w:t>
                    </w:r>
                  </w:p>
                </w:txbxContent>
              </v:textbox>
            </v:rect>
            <v:rect id="_x0000_s1105" style="position:absolute;left:4041;top:7308;width:1980;height:924">
              <v:textbox style="mso-next-textbox:#_x0000_s1105">
                <w:txbxContent>
                  <w:p w:rsidR="00E874B3" w:rsidRDefault="00E874B3" w:rsidP="00DC66DC">
                    <w:pPr>
                      <w:jc w:val="center"/>
                      <w:rPr>
                        <w:rFonts w:ascii="Arial" w:hAnsi="Arial" w:cs="Arial"/>
                        <w:sz w:val="18"/>
                        <w:szCs w:val="18"/>
                      </w:rPr>
                    </w:pPr>
                    <w:r>
                      <w:rPr>
                        <w:rFonts w:ascii="Arial" w:hAnsi="Arial" w:cs="Arial"/>
                        <w:sz w:val="18"/>
                        <w:szCs w:val="18"/>
                      </w:rPr>
                      <w:t>SUBRAYADO DE LAS IDEAS PRINCIPALES</w:t>
                    </w:r>
                  </w:p>
                </w:txbxContent>
              </v:textbox>
            </v:rect>
            <v:rect id="_x0000_s1106" style="position:absolute;left:6381;top:7308;width:1980;height:924">
              <v:textbox style="mso-next-textbox:#_x0000_s1106">
                <w:txbxContent>
                  <w:p w:rsidR="00E874B3" w:rsidRDefault="00E874B3" w:rsidP="00DC66DC">
                    <w:pPr>
                      <w:jc w:val="center"/>
                      <w:rPr>
                        <w:rFonts w:ascii="Arial" w:hAnsi="Arial" w:cs="Arial"/>
                        <w:sz w:val="16"/>
                        <w:szCs w:val="16"/>
                      </w:rPr>
                    </w:pPr>
                    <w:r>
                      <w:rPr>
                        <w:rFonts w:ascii="Arial" w:hAnsi="Arial" w:cs="Arial"/>
                        <w:sz w:val="16"/>
                        <w:szCs w:val="16"/>
                      </w:rPr>
                      <w:t>ELABORACIÓN DEL ORGANIZADOR GRÁFICO</w:t>
                    </w:r>
                  </w:p>
                </w:txbxContent>
              </v:textbox>
            </v:rect>
            <v:rect id="_x0000_s1107" style="position:absolute;left:8721;top:7308;width:1980;height:720">
              <v:textbox style="mso-next-textbox:#_x0000_s1107">
                <w:txbxContent>
                  <w:p w:rsidR="00E874B3" w:rsidRDefault="00E874B3" w:rsidP="00DC66DC">
                    <w:pPr>
                      <w:jc w:val="center"/>
                      <w:rPr>
                        <w:rFonts w:ascii="Arial" w:hAnsi="Arial" w:cs="Arial"/>
                        <w:sz w:val="20"/>
                        <w:szCs w:val="20"/>
                      </w:rPr>
                    </w:pPr>
                    <w:r>
                      <w:rPr>
                        <w:rFonts w:ascii="Arial" w:hAnsi="Arial" w:cs="Arial"/>
                        <w:sz w:val="20"/>
                        <w:szCs w:val="20"/>
                      </w:rPr>
                      <w:t>EXPOSICIÓN</w:t>
                    </w:r>
                  </w:p>
                </w:txbxContent>
              </v:textbox>
            </v:rect>
          </v:group>
        </w:pict>
      </w:r>
    </w:p>
    <w:p w:rsidR="00DC66DC" w:rsidRDefault="00DC66DC" w:rsidP="00DC66DC">
      <w:pPr>
        <w:rPr>
          <w:rFonts w:ascii="Arial" w:hAnsi="Arial" w:cs="Arial"/>
        </w:rPr>
      </w:pPr>
    </w:p>
    <w:p w:rsidR="00DC66DC" w:rsidRDefault="00DC66DC" w:rsidP="00DC66DC">
      <w:pPr>
        <w:rPr>
          <w:rFonts w:ascii="Arial" w:hAnsi="Arial" w:cs="Arial"/>
        </w:rPr>
      </w:pPr>
      <w:r>
        <w:rPr>
          <w:rFonts w:ascii="Arial" w:hAnsi="Arial" w:cs="Arial"/>
        </w:rPr>
        <w:t xml:space="preserve">                                                                                          </w:t>
      </w: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rPr>
          <w:rFonts w:ascii="Arial" w:hAnsi="Arial" w:cs="Arial"/>
        </w:rPr>
      </w:pPr>
    </w:p>
    <w:p w:rsidR="00DC66DC" w:rsidRDefault="00DC66DC" w:rsidP="00DC66DC">
      <w:pPr>
        <w:tabs>
          <w:tab w:val="left" w:pos="7185"/>
        </w:tabs>
        <w:rPr>
          <w:rFonts w:ascii="Arial" w:hAnsi="Arial" w:cs="Arial"/>
        </w:rPr>
      </w:pPr>
    </w:p>
    <w:p w:rsidR="00DC66DC" w:rsidRDefault="00DC66DC" w:rsidP="00DC66DC">
      <w:pPr>
        <w:tabs>
          <w:tab w:val="left" w:pos="7185"/>
        </w:tabs>
        <w:spacing w:after="0" w:line="240" w:lineRule="auto"/>
        <w:jc w:val="both"/>
        <w:rPr>
          <w:rFonts w:ascii="Arial" w:hAnsi="Arial" w:cs="Arial"/>
        </w:rPr>
      </w:pPr>
    </w:p>
    <w:p w:rsidR="00DC66DC" w:rsidRDefault="00DC66DC" w:rsidP="00DC66DC">
      <w:pPr>
        <w:tabs>
          <w:tab w:val="left" w:pos="7185"/>
        </w:tabs>
        <w:spacing w:after="0" w:line="240" w:lineRule="auto"/>
        <w:jc w:val="both"/>
        <w:rPr>
          <w:rFonts w:ascii="Arial" w:hAnsi="Arial" w:cs="Arial"/>
        </w:rPr>
      </w:pPr>
    </w:p>
    <w:p w:rsidR="004977E1" w:rsidRDefault="004977E1" w:rsidP="00DC66DC">
      <w:pPr>
        <w:tabs>
          <w:tab w:val="left" w:pos="7185"/>
        </w:tabs>
        <w:spacing w:after="0" w:line="240" w:lineRule="auto"/>
        <w:jc w:val="both"/>
        <w:rPr>
          <w:rFonts w:ascii="Arial" w:hAnsi="Arial" w:cs="Arial"/>
        </w:rPr>
      </w:pPr>
    </w:p>
    <w:p w:rsidR="004977E1" w:rsidRDefault="004977E1" w:rsidP="00DC66DC">
      <w:pPr>
        <w:tabs>
          <w:tab w:val="left" w:pos="7185"/>
        </w:tabs>
        <w:spacing w:after="0" w:line="240" w:lineRule="auto"/>
        <w:jc w:val="both"/>
        <w:rPr>
          <w:rFonts w:ascii="Arial" w:hAnsi="Arial" w:cs="Arial"/>
        </w:rPr>
      </w:pPr>
    </w:p>
    <w:p w:rsidR="00DC66DC" w:rsidRDefault="00DC66DC" w:rsidP="00922E7C">
      <w:pPr>
        <w:numPr>
          <w:ilvl w:val="0"/>
          <w:numId w:val="6"/>
        </w:numPr>
        <w:tabs>
          <w:tab w:val="left" w:pos="7185"/>
        </w:tabs>
        <w:spacing w:after="0" w:line="240" w:lineRule="auto"/>
        <w:jc w:val="both"/>
        <w:rPr>
          <w:rFonts w:ascii="Arial" w:hAnsi="Arial" w:cs="Arial"/>
        </w:rPr>
      </w:pPr>
      <w:r>
        <w:rPr>
          <w:rFonts w:ascii="Arial" w:hAnsi="Arial" w:cs="Arial"/>
        </w:rPr>
        <w:t xml:space="preserve">Función mediadora del docente en relación con los </w:t>
      </w:r>
      <w:r w:rsidRPr="00E658E2">
        <w:rPr>
          <w:rFonts w:ascii="Arial" w:hAnsi="Arial" w:cs="Arial"/>
          <w:b/>
          <w:i/>
        </w:rPr>
        <w:t>ejes curriculares nacionales</w:t>
      </w:r>
      <w:r>
        <w:rPr>
          <w:rFonts w:ascii="Arial" w:hAnsi="Arial" w:cs="Arial"/>
        </w:rPr>
        <w:t xml:space="preserve"> (aprender a ser, aprender a vivir juntos, aprender a aprender y aprender a hacer).</w:t>
      </w:r>
    </w:p>
    <w:p w:rsidR="00DC66DC" w:rsidRDefault="00DC66DC" w:rsidP="00922E7C">
      <w:pPr>
        <w:numPr>
          <w:ilvl w:val="0"/>
          <w:numId w:val="6"/>
        </w:numPr>
        <w:tabs>
          <w:tab w:val="left" w:pos="7185"/>
        </w:tabs>
        <w:spacing w:after="0" w:line="240" w:lineRule="auto"/>
        <w:jc w:val="both"/>
        <w:rPr>
          <w:rFonts w:ascii="Arial" w:hAnsi="Arial" w:cs="Arial"/>
        </w:rPr>
      </w:pPr>
      <w:r>
        <w:rPr>
          <w:rFonts w:ascii="Arial" w:hAnsi="Arial" w:cs="Arial"/>
        </w:rPr>
        <w:t>Estrategias cognitivas y meta cognitivas para el aprendizaje.</w:t>
      </w:r>
    </w:p>
    <w:p w:rsidR="00DC66DC" w:rsidRDefault="00DC66DC" w:rsidP="00922E7C">
      <w:pPr>
        <w:numPr>
          <w:ilvl w:val="0"/>
          <w:numId w:val="6"/>
        </w:numPr>
        <w:tabs>
          <w:tab w:val="left" w:pos="7185"/>
        </w:tabs>
        <w:spacing w:after="0" w:line="240" w:lineRule="auto"/>
        <w:jc w:val="both"/>
        <w:rPr>
          <w:rFonts w:ascii="Arial" w:hAnsi="Arial" w:cs="Arial"/>
        </w:rPr>
      </w:pPr>
      <w:r>
        <w:rPr>
          <w:rFonts w:ascii="Arial" w:hAnsi="Arial" w:cs="Arial"/>
        </w:rPr>
        <w:t>Procesos pedagógicos y cognitivos en la secuencia didáctica de la sesión de aprendizaje.</w:t>
      </w:r>
    </w:p>
    <w:p w:rsidR="00DC66DC" w:rsidRDefault="00DC66DC" w:rsidP="00DC66DC">
      <w:pPr>
        <w:tabs>
          <w:tab w:val="left" w:pos="7185"/>
        </w:tabs>
        <w:rPr>
          <w:rFonts w:ascii="Arial" w:hAnsi="Arial" w:cs="Arial"/>
        </w:rPr>
      </w:pPr>
    </w:p>
    <w:p w:rsidR="00DC66DC" w:rsidRPr="00E658E2" w:rsidRDefault="00DC66DC" w:rsidP="00DC66DC">
      <w:pPr>
        <w:tabs>
          <w:tab w:val="left" w:pos="7185"/>
        </w:tabs>
        <w:jc w:val="center"/>
        <w:rPr>
          <w:rFonts w:ascii="Adobe Garamond Pro Bold" w:hAnsi="Adobe Garamond Pro Bold" w:cs="Arial"/>
          <w:b/>
          <w:sz w:val="28"/>
        </w:rPr>
      </w:pPr>
      <w:r w:rsidRPr="00E658E2">
        <w:rPr>
          <w:rFonts w:ascii="Adobe Garamond Pro Bold" w:hAnsi="Adobe Garamond Pro Bold" w:cs="Arial"/>
          <w:b/>
          <w:sz w:val="28"/>
        </w:rPr>
        <w:t>APRENDIZAJE: ¿ELEMENTOS DE UNA SESIÓN DE APRENDIZAJE?</w:t>
      </w:r>
    </w:p>
    <w:p w:rsidR="00DC66DC" w:rsidRDefault="00DC66DC" w:rsidP="00922E7C">
      <w:pPr>
        <w:numPr>
          <w:ilvl w:val="0"/>
          <w:numId w:val="7"/>
        </w:numPr>
        <w:tabs>
          <w:tab w:val="left" w:pos="7185"/>
        </w:tabs>
        <w:spacing w:after="0" w:line="240" w:lineRule="auto"/>
        <w:rPr>
          <w:rFonts w:ascii="Arial" w:hAnsi="Arial" w:cs="Arial"/>
          <w:b/>
        </w:rPr>
      </w:pPr>
      <w:r>
        <w:rPr>
          <w:rFonts w:ascii="Arial" w:hAnsi="Arial" w:cs="Arial"/>
          <w:b/>
        </w:rPr>
        <w:t>APRENDIZAJES ESPERADOS (CAPACIDADES, CONOCIMIENTOS Y ACTITUDES)</w:t>
      </w:r>
    </w:p>
    <w:p w:rsidR="00DC66DC" w:rsidRDefault="00DC66DC" w:rsidP="00DC66DC">
      <w:pPr>
        <w:tabs>
          <w:tab w:val="left" w:pos="7185"/>
        </w:tabs>
        <w:ind w:left="720"/>
        <w:jc w:val="both"/>
        <w:rPr>
          <w:rFonts w:ascii="Arial" w:hAnsi="Arial" w:cs="Arial"/>
        </w:rPr>
      </w:pPr>
      <w:r>
        <w:rPr>
          <w:rFonts w:ascii="Arial" w:hAnsi="Arial" w:cs="Arial"/>
        </w:rPr>
        <w:t>Los aprendizajes esperados están constituidos por las capacidades, conocimientos y actitudes que se espera que el estudiante alcance al término de la sesión, estos surgen de las capacidades, conocimientos y actitudes previstas en la unidad didáctica.</w:t>
      </w:r>
    </w:p>
    <w:p w:rsidR="00DC66DC" w:rsidRDefault="00DC66DC" w:rsidP="00DC66DC">
      <w:pPr>
        <w:tabs>
          <w:tab w:val="left" w:pos="7185"/>
        </w:tabs>
        <w:ind w:left="720"/>
        <w:jc w:val="both"/>
        <w:rPr>
          <w:rFonts w:ascii="Arial" w:hAnsi="Arial" w:cs="Arial"/>
        </w:rPr>
      </w:pPr>
      <w:r w:rsidRPr="00E658E2">
        <w:rPr>
          <w:rFonts w:ascii="Arial" w:hAnsi="Arial" w:cs="Arial"/>
          <w:b/>
          <w:i/>
          <w:u w:val="single"/>
        </w:rPr>
        <w:t>No hay necesidad de que el profesor formule “aprendizajes esperados”, como se hacía con el DCN en proceso de articulación.  Ahora estos aprendizajes están expresados en las capacidades de cada área curricular</w:t>
      </w:r>
      <w:r>
        <w:rPr>
          <w:rFonts w:ascii="Arial" w:hAnsi="Arial" w:cs="Arial"/>
        </w:rPr>
        <w:t>.  Cuando las capacidades están expresadas en forma global pueden ser desagregadas teniendo en cuenta los procesos o los conocimientos que involucran.</w:t>
      </w:r>
    </w:p>
    <w:p w:rsidR="00DC66DC" w:rsidRDefault="00DC66DC" w:rsidP="00922E7C">
      <w:pPr>
        <w:numPr>
          <w:ilvl w:val="0"/>
          <w:numId w:val="7"/>
        </w:numPr>
        <w:tabs>
          <w:tab w:val="left" w:pos="7185"/>
        </w:tabs>
        <w:spacing w:after="0" w:line="240" w:lineRule="auto"/>
        <w:rPr>
          <w:rFonts w:ascii="Arial" w:hAnsi="Arial" w:cs="Arial"/>
          <w:b/>
        </w:rPr>
      </w:pPr>
      <w:r>
        <w:rPr>
          <w:rFonts w:ascii="Arial" w:hAnsi="Arial" w:cs="Arial"/>
          <w:b/>
        </w:rPr>
        <w:t>SECUENCIA DIDÁCTICA</w:t>
      </w:r>
    </w:p>
    <w:p w:rsidR="00DC66DC" w:rsidRDefault="00DC66DC" w:rsidP="00DC66DC">
      <w:pPr>
        <w:tabs>
          <w:tab w:val="left" w:pos="7185"/>
        </w:tabs>
        <w:ind w:left="720"/>
        <w:jc w:val="both"/>
        <w:rPr>
          <w:rFonts w:ascii="Arial" w:hAnsi="Arial" w:cs="Arial"/>
        </w:rPr>
      </w:pPr>
      <w:r>
        <w:rPr>
          <w:rFonts w:ascii="Arial" w:hAnsi="Arial" w:cs="Arial"/>
        </w:rPr>
        <w:t>La secuencia didáctica comprende el conjunto de actividades de aprendizaje previstas para desarrollar los aprendizajes de la sesión.  En cada secuencia se van incluyendo los materiales que se utilizarán y el tiempo destinado para cada actividad.</w:t>
      </w:r>
    </w:p>
    <w:p w:rsidR="00DC66DC" w:rsidRDefault="00DC66DC" w:rsidP="00DC66DC">
      <w:pPr>
        <w:tabs>
          <w:tab w:val="left" w:pos="7185"/>
        </w:tabs>
        <w:ind w:left="720"/>
        <w:jc w:val="both"/>
        <w:rPr>
          <w:rFonts w:ascii="Arial" w:hAnsi="Arial" w:cs="Arial"/>
        </w:rPr>
      </w:pPr>
      <w:r>
        <w:rPr>
          <w:rFonts w:ascii="Arial" w:hAnsi="Arial" w:cs="Arial"/>
        </w:rPr>
        <w:t>La columna vertebral de la sesión de aprendizajes son las estrategias previstas para desarrollar los procesos cognitivos, motores o socio afectivos que están involucrados en las capacidades.</w:t>
      </w:r>
    </w:p>
    <w:p w:rsidR="00DC66DC" w:rsidRDefault="00DC66DC" w:rsidP="00DC66DC">
      <w:pPr>
        <w:tabs>
          <w:tab w:val="left" w:pos="7185"/>
        </w:tabs>
        <w:ind w:left="720"/>
        <w:jc w:val="both"/>
        <w:rPr>
          <w:rFonts w:ascii="Arial" w:hAnsi="Arial" w:cs="Arial"/>
        </w:rPr>
      </w:pPr>
      <w:r>
        <w:rPr>
          <w:rFonts w:ascii="Arial" w:hAnsi="Arial" w:cs="Arial"/>
        </w:rPr>
        <w:lastRenderedPageBreak/>
        <w:t>Las estrategias para desarrollar los procesos pedagógicos (motivación, recuperación de saberes previos, generación de conflictos cognitivos, construcción del aprendizaje, aplicación del aprendizaje, etc.) se van incorporando en los momentos que el docente considere oportunos y pertinentes, de acuerdo con las situaciones de aprendizaje que se generen.</w:t>
      </w:r>
    </w:p>
    <w:p w:rsidR="00DC66DC" w:rsidRDefault="00DC66DC" w:rsidP="00922E7C">
      <w:pPr>
        <w:numPr>
          <w:ilvl w:val="0"/>
          <w:numId w:val="7"/>
        </w:numPr>
        <w:tabs>
          <w:tab w:val="left" w:pos="7185"/>
        </w:tabs>
        <w:spacing w:after="0" w:line="240" w:lineRule="auto"/>
        <w:rPr>
          <w:rFonts w:ascii="Arial" w:hAnsi="Arial" w:cs="Arial"/>
          <w:b/>
        </w:rPr>
      </w:pPr>
      <w:r>
        <w:rPr>
          <w:rFonts w:ascii="Arial" w:hAnsi="Arial" w:cs="Arial"/>
          <w:b/>
        </w:rPr>
        <w:t>EVALUACIÓN</w:t>
      </w:r>
    </w:p>
    <w:p w:rsidR="00DC66DC" w:rsidRDefault="00DC66DC" w:rsidP="00DC66DC">
      <w:pPr>
        <w:tabs>
          <w:tab w:val="left" w:pos="7185"/>
        </w:tabs>
        <w:ind w:left="720"/>
        <w:rPr>
          <w:rFonts w:ascii="Arial" w:hAnsi="Arial" w:cs="Arial"/>
        </w:rPr>
      </w:pPr>
      <w:r>
        <w:rPr>
          <w:rFonts w:ascii="Arial" w:hAnsi="Arial" w:cs="Arial"/>
        </w:rPr>
        <w:t>Para la evaluación se deben formular los indicadores en función de los criterios establecidos, de manera que permitan evaluar los aprendizajes logrados en la sesión.</w:t>
      </w:r>
    </w:p>
    <w:p w:rsidR="00DC66DC" w:rsidRDefault="00DC66DC" w:rsidP="00DC66DC">
      <w:pPr>
        <w:tabs>
          <w:tab w:val="left" w:pos="7185"/>
        </w:tabs>
        <w:ind w:left="720"/>
        <w:rPr>
          <w:rFonts w:ascii="Arial" w:hAnsi="Arial" w:cs="Arial"/>
        </w:rPr>
      </w:pPr>
      <w:r>
        <w:rPr>
          <w:rFonts w:ascii="Arial" w:hAnsi="Arial" w:cs="Arial"/>
        </w:rPr>
        <w:t>Es preciso indicar además que en cada sesión se debe evaluar, pero no es necesario otorgar calificaciones en cada una de ellas.</w:t>
      </w:r>
    </w:p>
    <w:p w:rsidR="00DC66DC" w:rsidRDefault="00E874B3" w:rsidP="00DC66DC">
      <w:pPr>
        <w:tabs>
          <w:tab w:val="left" w:pos="7185"/>
        </w:tabs>
        <w:ind w:left="720"/>
        <w:rPr>
          <w:rFonts w:ascii="Arial" w:hAnsi="Arial" w:cs="Arial"/>
        </w:rPr>
      </w:pPr>
      <w:r>
        <w:pict>
          <v:shapetype id="_x0000_t110" coordsize="21600,21600" o:spt="110" path="m10800,l,10800,10800,21600,21600,10800xe">
            <v:stroke joinstyle="miter"/>
            <v:path gradientshapeok="t" o:connecttype="rect" textboxrect="5400,5400,16200,16200"/>
          </v:shapetype>
          <v:shape id="_x0000_s1056" type="#_x0000_t110" style="position:absolute;left:0;text-align:left;margin-left:54pt;margin-top:2.1pt;width:315pt;height:45pt;z-index:251663360">
            <v:textbox style="mso-next-textbox:#_x0000_s1056">
              <w:txbxContent>
                <w:p w:rsidR="00E874B3" w:rsidRDefault="00E874B3" w:rsidP="00DC66DC">
                  <w:pPr>
                    <w:jc w:val="center"/>
                    <w:rPr>
                      <w:rFonts w:ascii="Arial" w:hAnsi="Arial" w:cs="Arial"/>
                      <w:b/>
                    </w:rPr>
                  </w:pPr>
                  <w:r>
                    <w:rPr>
                      <w:rFonts w:ascii="Arial" w:hAnsi="Arial" w:cs="Arial"/>
                      <w:b/>
                    </w:rPr>
                    <w:t>SESIÓN DE APRENDIZAJE</w:t>
                  </w:r>
                </w:p>
              </w:txbxContent>
            </v:textbox>
          </v:shape>
        </w:pict>
      </w:r>
    </w:p>
    <w:p w:rsidR="00DC66DC" w:rsidRDefault="00DC66DC" w:rsidP="00DC66DC">
      <w:pPr>
        <w:tabs>
          <w:tab w:val="left" w:pos="7185"/>
        </w:tabs>
        <w:ind w:left="720"/>
        <w:rPr>
          <w:rFonts w:ascii="Arial" w:hAnsi="Arial" w:cs="Arial"/>
        </w:rPr>
      </w:pPr>
    </w:p>
    <w:p w:rsidR="00DC66DC" w:rsidRPr="00E658E2" w:rsidRDefault="00DC66DC" w:rsidP="00DC66DC">
      <w:pPr>
        <w:rPr>
          <w:rFonts w:ascii="Arial" w:hAnsi="Arial" w:cs="Arial"/>
          <w:sz w:val="2"/>
        </w:rPr>
      </w:pPr>
    </w:p>
    <w:tbl>
      <w:tblPr>
        <w:tblW w:w="0" w:type="auto"/>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322"/>
      </w:tblGrid>
      <w:tr w:rsidR="00DC66DC" w:rsidTr="004977E1">
        <w:tc>
          <w:tcPr>
            <w:tcW w:w="4322" w:type="dxa"/>
            <w:tcBorders>
              <w:top w:val="single" w:sz="4" w:space="0" w:color="auto"/>
              <w:left w:val="single" w:sz="4" w:space="0" w:color="auto"/>
              <w:bottom w:val="single" w:sz="4" w:space="0" w:color="auto"/>
              <w:right w:val="single" w:sz="4" w:space="0" w:color="auto"/>
            </w:tcBorders>
            <w:shd w:val="clear" w:color="auto" w:fill="365F91"/>
            <w:vAlign w:val="center"/>
            <w:hideMark/>
          </w:tcPr>
          <w:p w:rsidR="00DC66DC" w:rsidRDefault="00DC66DC" w:rsidP="00DC66DC">
            <w:pPr>
              <w:spacing w:after="0"/>
              <w:jc w:val="center"/>
              <w:rPr>
                <w:rFonts w:ascii="Arial" w:hAnsi="Arial" w:cs="Arial"/>
                <w:b/>
              </w:rPr>
            </w:pPr>
            <w:r>
              <w:rPr>
                <w:rFonts w:ascii="Arial" w:hAnsi="Arial" w:cs="Arial"/>
                <w:b/>
              </w:rPr>
              <w:t>MOMENTOS PEDAGÓGICOS</w:t>
            </w:r>
          </w:p>
        </w:tc>
        <w:tc>
          <w:tcPr>
            <w:tcW w:w="4322" w:type="dxa"/>
            <w:tcBorders>
              <w:top w:val="single" w:sz="4" w:space="0" w:color="auto"/>
              <w:left w:val="single" w:sz="4" w:space="0" w:color="auto"/>
              <w:bottom w:val="single" w:sz="4" w:space="0" w:color="auto"/>
              <w:right w:val="single" w:sz="4" w:space="0" w:color="auto"/>
            </w:tcBorders>
            <w:shd w:val="clear" w:color="auto" w:fill="365F91"/>
            <w:vAlign w:val="center"/>
            <w:hideMark/>
          </w:tcPr>
          <w:p w:rsidR="00DC66DC" w:rsidRDefault="00DC66DC" w:rsidP="00DC66DC">
            <w:pPr>
              <w:spacing w:after="0" w:line="240" w:lineRule="auto"/>
              <w:jc w:val="center"/>
              <w:rPr>
                <w:rFonts w:ascii="Arial" w:hAnsi="Arial" w:cs="Arial"/>
                <w:b/>
              </w:rPr>
            </w:pPr>
            <w:r>
              <w:rPr>
                <w:rFonts w:ascii="Arial" w:hAnsi="Arial" w:cs="Arial"/>
                <w:b/>
              </w:rPr>
              <w:t>SECUENCIA DE ACTIVIDADES DIDÁCTICAS</w:t>
            </w:r>
          </w:p>
        </w:tc>
      </w:tr>
      <w:tr w:rsidR="00DC66DC" w:rsidTr="004977E1">
        <w:tc>
          <w:tcPr>
            <w:tcW w:w="4322" w:type="dxa"/>
            <w:tcBorders>
              <w:top w:val="single" w:sz="4" w:space="0" w:color="auto"/>
              <w:left w:val="single" w:sz="4" w:space="0" w:color="auto"/>
              <w:bottom w:val="single" w:sz="4" w:space="0" w:color="auto"/>
              <w:right w:val="single" w:sz="4" w:space="0" w:color="auto"/>
            </w:tcBorders>
            <w:vAlign w:val="center"/>
            <w:hideMark/>
          </w:tcPr>
          <w:p w:rsidR="00DC66DC" w:rsidRDefault="00DC66DC" w:rsidP="00DC66DC">
            <w:pPr>
              <w:spacing w:after="0"/>
              <w:rPr>
                <w:rFonts w:ascii="Arial" w:hAnsi="Arial" w:cs="Arial"/>
              </w:rPr>
            </w:pPr>
            <w:r>
              <w:rPr>
                <w:rFonts w:ascii="Arial" w:hAnsi="Arial" w:cs="Arial"/>
              </w:rPr>
              <w:t>1. Inicio del aprendizaje</w:t>
            </w:r>
          </w:p>
        </w:tc>
        <w:tc>
          <w:tcPr>
            <w:tcW w:w="4322" w:type="dxa"/>
            <w:tcBorders>
              <w:top w:val="single" w:sz="4" w:space="0" w:color="auto"/>
              <w:left w:val="single" w:sz="4" w:space="0" w:color="auto"/>
              <w:bottom w:val="single" w:sz="4" w:space="0" w:color="auto"/>
              <w:right w:val="single" w:sz="4" w:space="0" w:color="auto"/>
            </w:tcBorders>
            <w:hideMark/>
          </w:tcPr>
          <w:p w:rsidR="00DC66DC" w:rsidRDefault="00DC66DC" w:rsidP="00DC66DC">
            <w:pPr>
              <w:jc w:val="both"/>
              <w:rPr>
                <w:rFonts w:ascii="Arial" w:hAnsi="Arial" w:cs="Arial"/>
              </w:rPr>
            </w:pPr>
            <w:r>
              <w:rPr>
                <w:rFonts w:ascii="Arial" w:hAnsi="Arial" w:cs="Arial"/>
              </w:rPr>
              <w:t>Motivación</w:t>
            </w:r>
          </w:p>
          <w:p w:rsidR="00DC66DC" w:rsidRDefault="00DC66DC" w:rsidP="00DC66DC">
            <w:pPr>
              <w:jc w:val="both"/>
              <w:rPr>
                <w:rFonts w:ascii="Arial" w:hAnsi="Arial" w:cs="Arial"/>
              </w:rPr>
            </w:pPr>
            <w:r>
              <w:rPr>
                <w:rFonts w:ascii="Arial" w:hAnsi="Arial" w:cs="Arial"/>
              </w:rPr>
              <w:t>Exploración</w:t>
            </w:r>
          </w:p>
          <w:p w:rsidR="00DC66DC" w:rsidRDefault="00DC66DC" w:rsidP="00DC66DC">
            <w:pPr>
              <w:spacing w:after="0"/>
              <w:jc w:val="both"/>
              <w:rPr>
                <w:rFonts w:ascii="Arial" w:hAnsi="Arial" w:cs="Arial"/>
              </w:rPr>
            </w:pPr>
            <w:r>
              <w:rPr>
                <w:rFonts w:ascii="Arial" w:hAnsi="Arial" w:cs="Arial"/>
              </w:rPr>
              <w:t>Problematización</w:t>
            </w:r>
          </w:p>
        </w:tc>
      </w:tr>
      <w:tr w:rsidR="00DC66DC" w:rsidTr="004977E1">
        <w:tc>
          <w:tcPr>
            <w:tcW w:w="4322" w:type="dxa"/>
            <w:tcBorders>
              <w:top w:val="single" w:sz="4" w:space="0" w:color="auto"/>
              <w:left w:val="single" w:sz="4" w:space="0" w:color="auto"/>
              <w:bottom w:val="single" w:sz="4" w:space="0" w:color="auto"/>
              <w:right w:val="single" w:sz="4" w:space="0" w:color="auto"/>
            </w:tcBorders>
            <w:vAlign w:val="center"/>
            <w:hideMark/>
          </w:tcPr>
          <w:p w:rsidR="00DC66DC" w:rsidRDefault="00DC66DC" w:rsidP="00DC66DC">
            <w:pPr>
              <w:rPr>
                <w:rFonts w:ascii="Arial" w:hAnsi="Arial" w:cs="Arial"/>
              </w:rPr>
            </w:pPr>
            <w:r>
              <w:rPr>
                <w:rFonts w:ascii="Arial" w:hAnsi="Arial" w:cs="Arial"/>
              </w:rPr>
              <w:t>2. Construcción del aprendizaje</w:t>
            </w:r>
          </w:p>
        </w:tc>
        <w:tc>
          <w:tcPr>
            <w:tcW w:w="4322" w:type="dxa"/>
            <w:tcBorders>
              <w:top w:val="single" w:sz="4" w:space="0" w:color="auto"/>
              <w:left w:val="single" w:sz="4" w:space="0" w:color="auto"/>
              <w:bottom w:val="single" w:sz="4" w:space="0" w:color="auto"/>
              <w:right w:val="single" w:sz="4" w:space="0" w:color="auto"/>
            </w:tcBorders>
            <w:hideMark/>
          </w:tcPr>
          <w:p w:rsidR="00DC66DC" w:rsidRDefault="00DC66DC" w:rsidP="00DC66DC">
            <w:pPr>
              <w:jc w:val="both"/>
              <w:rPr>
                <w:rFonts w:ascii="Arial" w:hAnsi="Arial" w:cs="Arial"/>
              </w:rPr>
            </w:pPr>
            <w:r>
              <w:rPr>
                <w:rFonts w:ascii="Arial" w:hAnsi="Arial" w:cs="Arial"/>
              </w:rPr>
              <w:t>Integración de los saberes previos con el nuevo saber.</w:t>
            </w:r>
          </w:p>
          <w:p w:rsidR="00DC66DC" w:rsidRDefault="00DC66DC" w:rsidP="00DC66DC">
            <w:pPr>
              <w:spacing w:after="0"/>
              <w:jc w:val="both"/>
              <w:rPr>
                <w:rFonts w:ascii="Arial" w:hAnsi="Arial" w:cs="Arial"/>
              </w:rPr>
            </w:pPr>
            <w:r>
              <w:rPr>
                <w:rFonts w:ascii="Arial" w:hAnsi="Arial" w:cs="Arial"/>
              </w:rPr>
              <w:t>Elaboración de su nuevo esquema conceptual.</w:t>
            </w:r>
          </w:p>
        </w:tc>
      </w:tr>
      <w:tr w:rsidR="00DC66DC" w:rsidTr="004977E1">
        <w:tc>
          <w:tcPr>
            <w:tcW w:w="4322" w:type="dxa"/>
            <w:tcBorders>
              <w:top w:val="single" w:sz="4" w:space="0" w:color="auto"/>
              <w:left w:val="single" w:sz="4" w:space="0" w:color="auto"/>
              <w:bottom w:val="single" w:sz="4" w:space="0" w:color="auto"/>
              <w:right w:val="single" w:sz="4" w:space="0" w:color="auto"/>
            </w:tcBorders>
            <w:vAlign w:val="center"/>
            <w:hideMark/>
          </w:tcPr>
          <w:p w:rsidR="00DC66DC" w:rsidRDefault="00DC66DC" w:rsidP="00DC66DC">
            <w:pPr>
              <w:rPr>
                <w:rFonts w:ascii="Arial" w:hAnsi="Arial" w:cs="Arial"/>
              </w:rPr>
            </w:pPr>
            <w:r>
              <w:rPr>
                <w:rFonts w:ascii="Arial" w:hAnsi="Arial" w:cs="Arial"/>
              </w:rPr>
              <w:t>3. Aplicación  o transferencia del aprendizaje</w:t>
            </w:r>
          </w:p>
        </w:tc>
        <w:tc>
          <w:tcPr>
            <w:tcW w:w="4322" w:type="dxa"/>
            <w:tcBorders>
              <w:top w:val="single" w:sz="4" w:space="0" w:color="auto"/>
              <w:left w:val="single" w:sz="4" w:space="0" w:color="auto"/>
              <w:bottom w:val="single" w:sz="4" w:space="0" w:color="auto"/>
              <w:right w:val="single" w:sz="4" w:space="0" w:color="auto"/>
            </w:tcBorders>
            <w:hideMark/>
          </w:tcPr>
          <w:p w:rsidR="00DC66DC" w:rsidRDefault="00DC66DC" w:rsidP="00DC66DC">
            <w:pPr>
              <w:jc w:val="both"/>
              <w:rPr>
                <w:rFonts w:ascii="Arial" w:hAnsi="Arial" w:cs="Arial"/>
              </w:rPr>
            </w:pPr>
            <w:r>
              <w:rPr>
                <w:rFonts w:ascii="Arial" w:hAnsi="Arial" w:cs="Arial"/>
              </w:rPr>
              <w:t>Práctica o aplicación</w:t>
            </w:r>
          </w:p>
        </w:tc>
      </w:tr>
      <w:tr w:rsidR="00DC66DC" w:rsidTr="004977E1">
        <w:tc>
          <w:tcPr>
            <w:tcW w:w="8644" w:type="dxa"/>
            <w:gridSpan w:val="2"/>
            <w:tcBorders>
              <w:top w:val="single" w:sz="4" w:space="0" w:color="auto"/>
              <w:left w:val="single" w:sz="4" w:space="0" w:color="auto"/>
              <w:bottom w:val="single" w:sz="4" w:space="0" w:color="auto"/>
              <w:right w:val="single" w:sz="4" w:space="0" w:color="auto"/>
            </w:tcBorders>
            <w:hideMark/>
          </w:tcPr>
          <w:p w:rsidR="00DC66DC" w:rsidRDefault="00DC66DC" w:rsidP="00DC66DC">
            <w:pPr>
              <w:spacing w:after="0"/>
              <w:jc w:val="both"/>
              <w:rPr>
                <w:rFonts w:ascii="Arial" w:hAnsi="Arial" w:cs="Arial"/>
              </w:rPr>
            </w:pPr>
            <w:r>
              <w:rPr>
                <w:rFonts w:ascii="Arial" w:hAnsi="Arial" w:cs="Arial"/>
              </w:rPr>
              <w:t>La evaluación está presente a lo largo de todo el proceso, tanto como actividad del estudiante que está aprendiendo, como actividad didáctica del profesor que va controlando y retroalimentando el proceso de aprendizaje.</w:t>
            </w:r>
          </w:p>
        </w:tc>
      </w:tr>
    </w:tbl>
    <w:p w:rsidR="00DC66DC" w:rsidRDefault="00DC66DC" w:rsidP="00DC66DC">
      <w:pPr>
        <w:rPr>
          <w:rFonts w:ascii="Arial" w:hAnsi="Arial" w:cs="Arial"/>
          <w:b/>
        </w:rPr>
      </w:pPr>
    </w:p>
    <w:p w:rsidR="00DC66DC" w:rsidRDefault="00DC66DC" w:rsidP="004977E1">
      <w:pPr>
        <w:ind w:left="708"/>
        <w:rPr>
          <w:rFonts w:ascii="Arial" w:hAnsi="Arial" w:cs="Arial"/>
          <w:b/>
        </w:rPr>
      </w:pPr>
      <w:r>
        <w:rPr>
          <w:rFonts w:ascii="Arial" w:hAnsi="Arial" w:cs="Arial"/>
          <w:b/>
        </w:rPr>
        <w:t>MOMENTOS Y PROCESOS</w:t>
      </w:r>
    </w:p>
    <w:p w:rsidR="00DC66DC" w:rsidRDefault="00DC66DC" w:rsidP="00922E7C">
      <w:pPr>
        <w:numPr>
          <w:ilvl w:val="0"/>
          <w:numId w:val="8"/>
        </w:numPr>
        <w:spacing w:after="0" w:line="240" w:lineRule="auto"/>
        <w:rPr>
          <w:rFonts w:ascii="Arial" w:hAnsi="Arial" w:cs="Arial"/>
          <w:b/>
        </w:rPr>
      </w:pPr>
      <w:r>
        <w:rPr>
          <w:rFonts w:ascii="Arial" w:hAnsi="Arial" w:cs="Arial"/>
          <w:b/>
        </w:rPr>
        <w:t>Inicio del aprendizaje</w:t>
      </w:r>
    </w:p>
    <w:p w:rsidR="00DC66DC" w:rsidRDefault="00DC66DC" w:rsidP="00DC66DC">
      <w:pPr>
        <w:ind w:left="720"/>
        <w:rPr>
          <w:rFonts w:ascii="Arial" w:hAnsi="Arial" w:cs="Arial"/>
        </w:rPr>
      </w:pPr>
      <w:r>
        <w:rPr>
          <w:rFonts w:ascii="Arial" w:hAnsi="Arial" w:cs="Arial"/>
        </w:rPr>
        <w:t>La motivación consiste en:</w:t>
      </w:r>
    </w:p>
    <w:p w:rsidR="00DC66DC" w:rsidRDefault="00DC66DC" w:rsidP="00922E7C">
      <w:pPr>
        <w:numPr>
          <w:ilvl w:val="1"/>
          <w:numId w:val="8"/>
        </w:numPr>
        <w:spacing w:after="0" w:line="240" w:lineRule="auto"/>
        <w:rPr>
          <w:rFonts w:ascii="Arial" w:hAnsi="Arial" w:cs="Arial"/>
        </w:rPr>
      </w:pPr>
      <w:r>
        <w:rPr>
          <w:rFonts w:ascii="Arial" w:hAnsi="Arial" w:cs="Arial"/>
        </w:rPr>
        <w:t>Atraer la atención</w:t>
      </w:r>
      <w:bookmarkStart w:id="0" w:name="_GoBack"/>
      <w:bookmarkEnd w:id="0"/>
      <w:r>
        <w:rPr>
          <w:rFonts w:ascii="Arial" w:hAnsi="Arial" w:cs="Arial"/>
        </w:rPr>
        <w:t xml:space="preserve"> sobre el conocimiento.</w:t>
      </w:r>
    </w:p>
    <w:p w:rsidR="00DC66DC" w:rsidRDefault="00DC66DC" w:rsidP="00922E7C">
      <w:pPr>
        <w:numPr>
          <w:ilvl w:val="1"/>
          <w:numId w:val="8"/>
        </w:numPr>
        <w:spacing w:after="0" w:line="240" w:lineRule="auto"/>
        <w:rPr>
          <w:rFonts w:ascii="Arial" w:hAnsi="Arial" w:cs="Arial"/>
        </w:rPr>
      </w:pPr>
      <w:r>
        <w:rPr>
          <w:rFonts w:ascii="Arial" w:hAnsi="Arial" w:cs="Arial"/>
        </w:rPr>
        <w:t>Despertar el interés sobre el conocimiento.</w:t>
      </w:r>
    </w:p>
    <w:p w:rsidR="00DC66DC" w:rsidRDefault="00DC66DC" w:rsidP="00DC66DC">
      <w:pPr>
        <w:rPr>
          <w:rFonts w:ascii="Arial" w:hAnsi="Arial" w:cs="Arial"/>
        </w:rPr>
      </w:pPr>
    </w:p>
    <w:p w:rsidR="00DC66DC" w:rsidRDefault="00DC66DC" w:rsidP="00DC66DC">
      <w:pPr>
        <w:rPr>
          <w:rFonts w:ascii="Arial" w:hAnsi="Arial" w:cs="Arial"/>
        </w:rPr>
      </w:pPr>
      <w:r>
        <w:rPr>
          <w:rFonts w:ascii="Arial" w:hAnsi="Arial" w:cs="Arial"/>
        </w:rPr>
        <w:t xml:space="preserve">           Se trata de crear un clima favorable para el aprendizaje.</w:t>
      </w:r>
    </w:p>
    <w:p w:rsidR="00DC66DC" w:rsidRDefault="00DC66DC" w:rsidP="00DC66DC">
      <w:pPr>
        <w:rPr>
          <w:rFonts w:ascii="Arial" w:hAnsi="Arial" w:cs="Arial"/>
        </w:rPr>
      </w:pPr>
      <w:r>
        <w:rPr>
          <w:rFonts w:ascii="Arial" w:hAnsi="Arial" w:cs="Arial"/>
        </w:rPr>
        <w:t xml:space="preserve">           Podemos motivar con diversos recursos:</w:t>
      </w:r>
    </w:p>
    <w:p w:rsidR="00DC66DC" w:rsidRDefault="00DC66DC" w:rsidP="00922E7C">
      <w:pPr>
        <w:numPr>
          <w:ilvl w:val="0"/>
          <w:numId w:val="9"/>
        </w:numPr>
        <w:spacing w:after="0" w:line="240" w:lineRule="auto"/>
        <w:rPr>
          <w:rFonts w:ascii="Arial" w:hAnsi="Arial" w:cs="Arial"/>
        </w:rPr>
      </w:pPr>
      <w:r>
        <w:rPr>
          <w:rFonts w:ascii="Arial" w:hAnsi="Arial" w:cs="Arial"/>
        </w:rPr>
        <w:t>Alguna noticia impactante actual</w:t>
      </w:r>
    </w:p>
    <w:p w:rsidR="00DC66DC" w:rsidRDefault="00DC66DC" w:rsidP="00922E7C">
      <w:pPr>
        <w:numPr>
          <w:ilvl w:val="0"/>
          <w:numId w:val="9"/>
        </w:numPr>
        <w:spacing w:after="0" w:line="240" w:lineRule="auto"/>
        <w:rPr>
          <w:rFonts w:ascii="Arial" w:hAnsi="Arial" w:cs="Arial"/>
        </w:rPr>
      </w:pPr>
      <w:r>
        <w:rPr>
          <w:rFonts w:ascii="Arial" w:hAnsi="Arial" w:cs="Arial"/>
        </w:rPr>
        <w:t>Juegos</w:t>
      </w:r>
    </w:p>
    <w:p w:rsidR="00DC66DC" w:rsidRDefault="00DC66DC" w:rsidP="00922E7C">
      <w:pPr>
        <w:numPr>
          <w:ilvl w:val="0"/>
          <w:numId w:val="9"/>
        </w:numPr>
        <w:spacing w:after="0" w:line="240" w:lineRule="auto"/>
        <w:rPr>
          <w:rFonts w:ascii="Arial" w:hAnsi="Arial" w:cs="Arial"/>
        </w:rPr>
      </w:pPr>
      <w:r>
        <w:rPr>
          <w:rFonts w:ascii="Arial" w:hAnsi="Arial" w:cs="Arial"/>
        </w:rPr>
        <w:t xml:space="preserve">Visitas </w:t>
      </w:r>
    </w:p>
    <w:p w:rsidR="00DC66DC" w:rsidRDefault="00DC66DC" w:rsidP="00922E7C">
      <w:pPr>
        <w:numPr>
          <w:ilvl w:val="0"/>
          <w:numId w:val="9"/>
        </w:numPr>
        <w:spacing w:after="0" w:line="240" w:lineRule="auto"/>
        <w:rPr>
          <w:rFonts w:ascii="Arial" w:hAnsi="Arial" w:cs="Arial"/>
        </w:rPr>
      </w:pPr>
      <w:r>
        <w:rPr>
          <w:rFonts w:ascii="Arial" w:hAnsi="Arial" w:cs="Arial"/>
        </w:rPr>
        <w:t>Gráficos y pistas para encontrar caminos</w:t>
      </w:r>
    </w:p>
    <w:p w:rsidR="00DC66DC" w:rsidRDefault="00DC66DC" w:rsidP="00922E7C">
      <w:pPr>
        <w:numPr>
          <w:ilvl w:val="0"/>
          <w:numId w:val="9"/>
        </w:numPr>
        <w:spacing w:after="0" w:line="240" w:lineRule="auto"/>
        <w:rPr>
          <w:rFonts w:ascii="Arial" w:hAnsi="Arial" w:cs="Arial"/>
        </w:rPr>
      </w:pPr>
      <w:r>
        <w:rPr>
          <w:rFonts w:ascii="Arial" w:hAnsi="Arial" w:cs="Arial"/>
        </w:rPr>
        <w:t xml:space="preserve">Imágenes </w:t>
      </w:r>
    </w:p>
    <w:p w:rsidR="00DC66DC" w:rsidRDefault="00DC66DC" w:rsidP="00922E7C">
      <w:pPr>
        <w:numPr>
          <w:ilvl w:val="0"/>
          <w:numId w:val="9"/>
        </w:numPr>
        <w:spacing w:after="0" w:line="240" w:lineRule="auto"/>
        <w:rPr>
          <w:rFonts w:ascii="Arial" w:hAnsi="Arial" w:cs="Arial"/>
        </w:rPr>
      </w:pPr>
      <w:r>
        <w:rPr>
          <w:rFonts w:ascii="Arial" w:hAnsi="Arial" w:cs="Arial"/>
        </w:rPr>
        <w:t>Dinámica grupal</w:t>
      </w:r>
    </w:p>
    <w:p w:rsidR="00DC66DC" w:rsidRDefault="00DC66DC" w:rsidP="00922E7C">
      <w:pPr>
        <w:numPr>
          <w:ilvl w:val="0"/>
          <w:numId w:val="9"/>
        </w:numPr>
        <w:spacing w:after="0" w:line="240" w:lineRule="auto"/>
        <w:rPr>
          <w:rFonts w:ascii="Arial" w:hAnsi="Arial" w:cs="Arial"/>
        </w:rPr>
      </w:pPr>
      <w:r>
        <w:rPr>
          <w:rFonts w:ascii="Arial" w:hAnsi="Arial" w:cs="Arial"/>
        </w:rPr>
        <w:t>Actividades vivenciales</w:t>
      </w:r>
    </w:p>
    <w:p w:rsidR="00DC66DC" w:rsidRDefault="00DC66DC" w:rsidP="00922E7C">
      <w:pPr>
        <w:numPr>
          <w:ilvl w:val="0"/>
          <w:numId w:val="9"/>
        </w:numPr>
        <w:spacing w:after="0" w:line="240" w:lineRule="auto"/>
        <w:rPr>
          <w:rFonts w:ascii="Arial" w:hAnsi="Arial" w:cs="Arial"/>
        </w:rPr>
      </w:pPr>
      <w:r>
        <w:rPr>
          <w:rFonts w:ascii="Arial" w:hAnsi="Arial" w:cs="Arial"/>
        </w:rPr>
        <w:t>Dramatizaciones</w:t>
      </w:r>
    </w:p>
    <w:p w:rsidR="00DC66DC" w:rsidRDefault="00DC66DC" w:rsidP="00922E7C">
      <w:pPr>
        <w:numPr>
          <w:ilvl w:val="0"/>
          <w:numId w:val="9"/>
        </w:numPr>
        <w:spacing w:after="0" w:line="240" w:lineRule="auto"/>
        <w:rPr>
          <w:rFonts w:ascii="Arial" w:hAnsi="Arial" w:cs="Arial"/>
        </w:rPr>
      </w:pPr>
      <w:r>
        <w:rPr>
          <w:rFonts w:ascii="Arial" w:hAnsi="Arial" w:cs="Arial"/>
        </w:rPr>
        <w:t>Una historia, etc.</w:t>
      </w:r>
    </w:p>
    <w:p w:rsidR="00DC66DC" w:rsidRDefault="00DC66DC" w:rsidP="00DC66DC">
      <w:pPr>
        <w:rPr>
          <w:rFonts w:ascii="Arial" w:hAnsi="Arial" w:cs="Arial"/>
        </w:rPr>
      </w:pPr>
    </w:p>
    <w:p w:rsidR="00DC66DC" w:rsidRDefault="00DC66DC" w:rsidP="00DC66DC">
      <w:pPr>
        <w:jc w:val="both"/>
        <w:rPr>
          <w:rFonts w:ascii="Arial" w:hAnsi="Arial" w:cs="Arial"/>
        </w:rPr>
      </w:pPr>
      <w:r>
        <w:rPr>
          <w:rFonts w:ascii="Arial" w:hAnsi="Arial" w:cs="Arial"/>
        </w:rPr>
        <w:t xml:space="preserve">           Queda a criterio del docente el que más se adecue a su clase.</w:t>
      </w:r>
    </w:p>
    <w:p w:rsidR="00DC66DC" w:rsidRDefault="00DC66DC" w:rsidP="00DC66DC">
      <w:pPr>
        <w:jc w:val="both"/>
        <w:rPr>
          <w:rFonts w:ascii="Arial" w:hAnsi="Arial" w:cs="Arial"/>
        </w:rPr>
      </w:pPr>
    </w:p>
    <w:p w:rsidR="00DC66DC" w:rsidRDefault="00DC66DC" w:rsidP="00DC66DC">
      <w:pPr>
        <w:ind w:left="720"/>
        <w:jc w:val="both"/>
        <w:rPr>
          <w:rFonts w:ascii="Arial" w:hAnsi="Arial" w:cs="Arial"/>
        </w:rPr>
      </w:pPr>
      <w:r>
        <w:rPr>
          <w:rFonts w:ascii="Arial" w:hAnsi="Arial" w:cs="Arial"/>
        </w:rPr>
        <w:t>La exploración consiste en indagar sobre cuánto saben los estudiantes sobre el conocimiento a tratar, ¿qué es lo que mis alumnos ya saben sobre esto?, es decir sus saberes previos traídos desde la educación inicial, primaria, vivencias; más sus saberes cotidianos obtenidos en el hogar o en su entorno familiar y social.</w:t>
      </w:r>
    </w:p>
    <w:p w:rsidR="00DC66DC" w:rsidRDefault="00DC66DC" w:rsidP="00DC66DC">
      <w:pPr>
        <w:ind w:left="1620" w:hanging="900"/>
        <w:jc w:val="both"/>
        <w:rPr>
          <w:rFonts w:ascii="Arial" w:hAnsi="Arial" w:cs="Arial"/>
        </w:rPr>
      </w:pPr>
      <w:r>
        <w:rPr>
          <w:rFonts w:ascii="Arial" w:hAnsi="Arial" w:cs="Arial"/>
        </w:rPr>
        <w:t>La exploración puede darse a través de diversas actividades como:</w:t>
      </w:r>
    </w:p>
    <w:p w:rsidR="00DC66DC" w:rsidRDefault="00DC66DC" w:rsidP="00922E7C">
      <w:pPr>
        <w:numPr>
          <w:ilvl w:val="0"/>
          <w:numId w:val="10"/>
        </w:numPr>
        <w:tabs>
          <w:tab w:val="clear" w:pos="720"/>
          <w:tab w:val="num" w:pos="1080"/>
        </w:tabs>
        <w:spacing w:after="0" w:line="240" w:lineRule="auto"/>
        <w:ind w:left="1620" w:hanging="540"/>
        <w:jc w:val="both"/>
        <w:rPr>
          <w:rFonts w:ascii="Arial" w:hAnsi="Arial" w:cs="Arial"/>
        </w:rPr>
      </w:pPr>
      <w:r>
        <w:rPr>
          <w:rFonts w:ascii="Arial" w:hAnsi="Arial" w:cs="Arial"/>
        </w:rPr>
        <w:t>Interrogantes</w:t>
      </w:r>
    </w:p>
    <w:p w:rsidR="00DC66DC" w:rsidRDefault="00DC66DC" w:rsidP="00922E7C">
      <w:pPr>
        <w:numPr>
          <w:ilvl w:val="0"/>
          <w:numId w:val="10"/>
        </w:numPr>
        <w:tabs>
          <w:tab w:val="clear" w:pos="720"/>
          <w:tab w:val="num" w:pos="1080"/>
        </w:tabs>
        <w:spacing w:after="0" w:line="240" w:lineRule="auto"/>
        <w:ind w:left="1620" w:hanging="540"/>
        <w:jc w:val="both"/>
        <w:rPr>
          <w:rFonts w:ascii="Arial" w:hAnsi="Arial" w:cs="Arial"/>
        </w:rPr>
      </w:pPr>
      <w:r>
        <w:rPr>
          <w:rFonts w:ascii="Arial" w:hAnsi="Arial" w:cs="Arial"/>
        </w:rPr>
        <w:t>Prueba de entrada</w:t>
      </w:r>
    </w:p>
    <w:p w:rsidR="00DC66DC" w:rsidRDefault="00DC66DC" w:rsidP="00922E7C">
      <w:pPr>
        <w:numPr>
          <w:ilvl w:val="0"/>
          <w:numId w:val="10"/>
        </w:numPr>
        <w:tabs>
          <w:tab w:val="clear" w:pos="720"/>
          <w:tab w:val="num" w:pos="1080"/>
        </w:tabs>
        <w:spacing w:after="0" w:line="240" w:lineRule="auto"/>
        <w:ind w:left="1620" w:hanging="540"/>
        <w:jc w:val="both"/>
        <w:rPr>
          <w:rFonts w:ascii="Arial" w:hAnsi="Arial" w:cs="Arial"/>
        </w:rPr>
      </w:pPr>
      <w:r>
        <w:rPr>
          <w:rFonts w:ascii="Arial" w:hAnsi="Arial" w:cs="Arial"/>
        </w:rPr>
        <w:t>Fichas</w:t>
      </w:r>
    </w:p>
    <w:p w:rsidR="00DC66DC" w:rsidRDefault="00DC66DC" w:rsidP="00922E7C">
      <w:pPr>
        <w:numPr>
          <w:ilvl w:val="0"/>
          <w:numId w:val="10"/>
        </w:numPr>
        <w:tabs>
          <w:tab w:val="clear" w:pos="720"/>
          <w:tab w:val="num" w:pos="1080"/>
        </w:tabs>
        <w:spacing w:after="0" w:line="240" w:lineRule="auto"/>
        <w:ind w:left="1620" w:hanging="540"/>
        <w:jc w:val="both"/>
        <w:rPr>
          <w:rFonts w:ascii="Arial" w:hAnsi="Arial" w:cs="Arial"/>
        </w:rPr>
      </w:pPr>
      <w:r>
        <w:rPr>
          <w:rFonts w:ascii="Arial" w:hAnsi="Arial" w:cs="Arial"/>
        </w:rPr>
        <w:t>Mapas conceptuales para completar</w:t>
      </w:r>
    </w:p>
    <w:p w:rsidR="00DC66DC" w:rsidRDefault="00DC66DC" w:rsidP="00DC66DC">
      <w:pPr>
        <w:ind w:left="1080"/>
        <w:jc w:val="both"/>
        <w:rPr>
          <w:rFonts w:ascii="Arial" w:hAnsi="Arial" w:cs="Arial"/>
        </w:rPr>
      </w:pPr>
    </w:p>
    <w:p w:rsidR="00DC66DC" w:rsidRDefault="00DC66DC" w:rsidP="00DC66DC">
      <w:pPr>
        <w:jc w:val="both"/>
        <w:rPr>
          <w:rFonts w:ascii="Arial" w:hAnsi="Arial" w:cs="Arial"/>
        </w:rPr>
      </w:pPr>
      <w:r>
        <w:rPr>
          <w:rFonts w:ascii="Arial" w:hAnsi="Arial" w:cs="Arial"/>
          <w:b/>
        </w:rPr>
        <w:t>Problematización</w:t>
      </w:r>
      <w:r>
        <w:rPr>
          <w:rFonts w:ascii="Arial" w:hAnsi="Arial" w:cs="Arial"/>
        </w:rPr>
        <w:t>: El docente crea un conflicto cognitivo, enfrentando al estudiante a un nuevo desempeño que debe tratar de resolver haciendo uso de todos sus recursos disponibles.  Cada cual aportará sus conocimientos y sus especulaciones, analizando un aspecto que tiene relación con el tema a tratar en la que han vertido opiniones contradictorias.  Por ejemplo: Si estamos trabajando el tema de valores podemos crear textos narrativos, instructivos, etc.</w:t>
      </w:r>
    </w:p>
    <w:p w:rsidR="00DC66DC" w:rsidRDefault="00DC66DC" w:rsidP="00DC66DC">
      <w:pPr>
        <w:jc w:val="both"/>
        <w:rPr>
          <w:rFonts w:ascii="Arial" w:hAnsi="Arial" w:cs="Arial"/>
        </w:rPr>
      </w:pPr>
      <w:r>
        <w:rPr>
          <w:rFonts w:ascii="Arial" w:hAnsi="Arial" w:cs="Arial"/>
        </w:rPr>
        <w:t>La práctica autónoma: Es la transferencia, es decir, la capacidad desarrollada en el estudiante para aplicar los conocimientos adquiridos cada vez que lo necesite en su vida.  Se estimula propiciando una práctica a una experiencia concreta de la vida diaria.</w:t>
      </w:r>
    </w:p>
    <w:p w:rsidR="00DC66DC" w:rsidRDefault="00DC66DC" w:rsidP="00DC66DC">
      <w:pPr>
        <w:jc w:val="both"/>
        <w:rPr>
          <w:rFonts w:ascii="Arial" w:hAnsi="Arial" w:cs="Arial"/>
        </w:rPr>
      </w:pPr>
      <w:r>
        <w:rPr>
          <w:rFonts w:ascii="Arial" w:hAnsi="Arial" w:cs="Arial"/>
        </w:rPr>
        <w:t>Se les puede pedir que resuelvan dos o más problemas en clase, de esta manera se les retroalimenta y el estudiante tiene la oportunidad de ejercitarse y aplicar lo que ha aprendido en clase.  A los que tienen dificultad el docente les puede dar ejemplos y darles retroalimentación adicional, hasta que demuestren que han tenido éxito en sus habilidades recién adquiridas, éxito en lo que hacen y aprenden.  Así  los mantendremos motivados para seguir aprendiendo.</w:t>
      </w:r>
    </w:p>
    <w:p w:rsidR="00DC66DC" w:rsidRDefault="00DC66DC" w:rsidP="00DC66DC">
      <w:pPr>
        <w:jc w:val="both"/>
        <w:rPr>
          <w:rFonts w:ascii="Arial" w:hAnsi="Arial" w:cs="Arial"/>
        </w:rPr>
      </w:pPr>
      <w:r>
        <w:rPr>
          <w:rFonts w:ascii="Arial" w:hAnsi="Arial" w:cs="Arial"/>
        </w:rPr>
        <w:t>Los estudiantes pueden trabajar en grupos cooperativos para compartir sus respuestas, analizar cómo solucionaron el problema y cómo aplicaron la información.</w:t>
      </w:r>
    </w:p>
    <w:p w:rsidR="00DC66DC" w:rsidRDefault="00DC66DC" w:rsidP="00DC66DC">
      <w:pPr>
        <w:jc w:val="both"/>
        <w:rPr>
          <w:rFonts w:ascii="Arial" w:hAnsi="Arial" w:cs="Arial"/>
        </w:rPr>
      </w:pPr>
      <w:r>
        <w:rPr>
          <w:rFonts w:ascii="Arial" w:hAnsi="Arial" w:cs="Arial"/>
        </w:rPr>
        <w:t>El momento de aplicación proporciona una multitud de oportunidades para el desarrollo y utilización del pensamiento crítico porque aprovechan al máximo lo que están aprendiendo, empiezan a comprender su significado y la manera en que pueden tener cabida en sus bancos de información, conocimiento y memoria</w:t>
      </w:r>
      <w:del w:id="1" w:author="usuario" w:date="2012-08-06T20:34:00Z">
        <w:r>
          <w:rPr>
            <w:rFonts w:ascii="Arial" w:hAnsi="Arial" w:cs="Arial"/>
          </w:rPr>
          <w:delText>.</w:delText>
        </w:r>
      </w:del>
    </w:p>
    <w:p w:rsidR="00DC66DC" w:rsidRDefault="00DC66DC" w:rsidP="00922E7C">
      <w:pPr>
        <w:numPr>
          <w:ilvl w:val="0"/>
          <w:numId w:val="11"/>
        </w:numPr>
        <w:spacing w:after="0"/>
        <w:jc w:val="both"/>
        <w:rPr>
          <w:rFonts w:ascii="Arial" w:hAnsi="Arial" w:cs="Arial"/>
        </w:rPr>
      </w:pPr>
      <w:r>
        <w:rPr>
          <w:rFonts w:ascii="Arial" w:hAnsi="Arial" w:cs="Arial"/>
        </w:rPr>
        <w:t>Ampliar las ideas</w:t>
      </w:r>
    </w:p>
    <w:p w:rsidR="00DC66DC" w:rsidRDefault="00DC66DC" w:rsidP="00922E7C">
      <w:pPr>
        <w:numPr>
          <w:ilvl w:val="0"/>
          <w:numId w:val="11"/>
        </w:numPr>
        <w:spacing w:after="0"/>
        <w:jc w:val="both"/>
        <w:rPr>
          <w:rFonts w:ascii="Arial" w:hAnsi="Arial" w:cs="Arial"/>
        </w:rPr>
      </w:pPr>
      <w:r>
        <w:rPr>
          <w:rFonts w:ascii="Arial" w:hAnsi="Arial" w:cs="Arial"/>
        </w:rPr>
        <w:t>Revisar las predicciones</w:t>
      </w:r>
    </w:p>
    <w:p w:rsidR="00DC66DC" w:rsidRDefault="00DC66DC" w:rsidP="00922E7C">
      <w:pPr>
        <w:numPr>
          <w:ilvl w:val="0"/>
          <w:numId w:val="11"/>
        </w:numPr>
        <w:spacing w:after="0"/>
        <w:jc w:val="both"/>
        <w:rPr>
          <w:rFonts w:ascii="Arial" w:hAnsi="Arial" w:cs="Arial"/>
        </w:rPr>
      </w:pPr>
      <w:r>
        <w:rPr>
          <w:rFonts w:ascii="Arial" w:hAnsi="Arial" w:cs="Arial"/>
        </w:rPr>
        <w:t>Pensar acerca del punto en cuestión</w:t>
      </w:r>
    </w:p>
    <w:p w:rsidR="00DC66DC" w:rsidRDefault="00DC66DC" w:rsidP="00922E7C">
      <w:pPr>
        <w:numPr>
          <w:ilvl w:val="0"/>
          <w:numId w:val="11"/>
        </w:numPr>
        <w:spacing w:after="0"/>
        <w:jc w:val="both"/>
        <w:rPr>
          <w:rFonts w:ascii="Arial" w:hAnsi="Arial" w:cs="Arial"/>
        </w:rPr>
      </w:pPr>
      <w:r>
        <w:rPr>
          <w:rFonts w:ascii="Arial" w:hAnsi="Arial" w:cs="Arial"/>
        </w:rPr>
        <w:t>Hablar acerca de él</w:t>
      </w:r>
    </w:p>
    <w:p w:rsidR="00DC66DC" w:rsidRDefault="00DC66DC" w:rsidP="00922E7C">
      <w:pPr>
        <w:numPr>
          <w:ilvl w:val="0"/>
          <w:numId w:val="11"/>
        </w:numPr>
        <w:spacing w:after="0"/>
        <w:jc w:val="both"/>
        <w:rPr>
          <w:rFonts w:ascii="Arial" w:hAnsi="Arial" w:cs="Arial"/>
        </w:rPr>
      </w:pPr>
      <w:r>
        <w:rPr>
          <w:rFonts w:ascii="Arial" w:hAnsi="Arial" w:cs="Arial"/>
        </w:rPr>
        <w:t>Leer más acerca del mismo</w:t>
      </w:r>
    </w:p>
    <w:p w:rsidR="00DC66DC" w:rsidRDefault="00DC66DC" w:rsidP="00922E7C">
      <w:pPr>
        <w:numPr>
          <w:ilvl w:val="0"/>
          <w:numId w:val="11"/>
        </w:numPr>
        <w:spacing w:after="0"/>
        <w:jc w:val="both"/>
        <w:rPr>
          <w:rFonts w:ascii="Arial" w:hAnsi="Arial" w:cs="Arial"/>
        </w:rPr>
      </w:pPr>
      <w:r>
        <w:rPr>
          <w:rFonts w:ascii="Arial" w:hAnsi="Arial" w:cs="Arial"/>
        </w:rPr>
        <w:t>Escribir acerca de este conocimiento</w:t>
      </w:r>
    </w:p>
    <w:p w:rsidR="00DC66DC" w:rsidRDefault="00DC66DC" w:rsidP="00922E7C">
      <w:pPr>
        <w:numPr>
          <w:ilvl w:val="0"/>
          <w:numId w:val="11"/>
        </w:numPr>
        <w:spacing w:after="0"/>
        <w:jc w:val="both"/>
        <w:rPr>
          <w:rFonts w:ascii="Arial" w:hAnsi="Arial" w:cs="Arial"/>
        </w:rPr>
      </w:pPr>
      <w:r>
        <w:rPr>
          <w:rFonts w:ascii="Arial" w:hAnsi="Arial" w:cs="Arial"/>
        </w:rPr>
        <w:t>Transferir, utilizando o desecharlo</w:t>
      </w:r>
    </w:p>
    <w:p w:rsidR="00DC66DC" w:rsidRDefault="00DC66DC" w:rsidP="00922E7C">
      <w:pPr>
        <w:numPr>
          <w:ilvl w:val="0"/>
          <w:numId w:val="11"/>
        </w:numPr>
        <w:spacing w:after="0"/>
        <w:jc w:val="both"/>
        <w:rPr>
          <w:rFonts w:ascii="Arial" w:hAnsi="Arial" w:cs="Arial"/>
        </w:rPr>
      </w:pPr>
      <w:r>
        <w:rPr>
          <w:rFonts w:ascii="Arial" w:hAnsi="Arial" w:cs="Arial"/>
        </w:rPr>
        <w:t>Relacionarlo con otras áreas</w:t>
      </w:r>
    </w:p>
    <w:p w:rsidR="00DC66DC" w:rsidRDefault="00DC66DC" w:rsidP="00922E7C">
      <w:pPr>
        <w:numPr>
          <w:ilvl w:val="0"/>
          <w:numId w:val="11"/>
        </w:numPr>
        <w:spacing w:after="0"/>
        <w:jc w:val="both"/>
        <w:rPr>
          <w:rFonts w:ascii="Arial" w:hAnsi="Arial" w:cs="Arial"/>
        </w:rPr>
      </w:pPr>
      <w:r>
        <w:rPr>
          <w:rFonts w:ascii="Arial" w:hAnsi="Arial" w:cs="Arial"/>
        </w:rPr>
        <w:t>Apreciar y opinar</w:t>
      </w:r>
    </w:p>
    <w:p w:rsidR="00DC66DC" w:rsidRDefault="00DC66DC" w:rsidP="00922E7C">
      <w:pPr>
        <w:numPr>
          <w:ilvl w:val="0"/>
          <w:numId w:val="11"/>
        </w:numPr>
        <w:spacing w:after="0" w:line="240" w:lineRule="auto"/>
        <w:jc w:val="both"/>
        <w:rPr>
          <w:rFonts w:ascii="Arial" w:hAnsi="Arial" w:cs="Arial"/>
        </w:rPr>
      </w:pPr>
      <w:r>
        <w:rPr>
          <w:rFonts w:ascii="Arial" w:hAnsi="Arial" w:cs="Arial"/>
        </w:rPr>
        <w:t>Juzgar y evaluar.</w:t>
      </w:r>
    </w:p>
    <w:p w:rsidR="00DC66DC" w:rsidRDefault="00DC66DC" w:rsidP="00DC66DC">
      <w:pPr>
        <w:jc w:val="center"/>
        <w:rPr>
          <w:rFonts w:ascii="Arial" w:hAnsi="Arial" w:cs="Arial"/>
          <w:b/>
          <w:sz w:val="28"/>
          <w:szCs w:val="28"/>
        </w:rPr>
      </w:pPr>
      <w:r>
        <w:rPr>
          <w:rFonts w:ascii="Arial" w:hAnsi="Arial" w:cs="Arial"/>
          <w:b/>
          <w:sz w:val="28"/>
          <w:szCs w:val="28"/>
        </w:rPr>
        <w:br w:type="page"/>
      </w:r>
      <w:r>
        <w:rPr>
          <w:rFonts w:ascii="Arial" w:hAnsi="Arial" w:cs="Arial"/>
          <w:b/>
          <w:sz w:val="28"/>
          <w:szCs w:val="28"/>
        </w:rPr>
        <w:lastRenderedPageBreak/>
        <w:t xml:space="preserve">TAXONOMÍA DE CAPACIDADES Y </w:t>
      </w:r>
      <w:r w:rsidRPr="00451B8F">
        <w:rPr>
          <w:rFonts w:ascii="Arial" w:hAnsi="Arial" w:cs="Arial"/>
          <w:b/>
          <w:sz w:val="28"/>
          <w:szCs w:val="28"/>
        </w:rPr>
        <w:t>PROCESOS MENTALES BÁSICOS SUGERENCIALES</w:t>
      </w:r>
    </w:p>
    <w:p w:rsidR="00DC66DC" w:rsidRPr="00451B8F" w:rsidRDefault="00DC66DC" w:rsidP="00922E7C">
      <w:pPr>
        <w:numPr>
          <w:ilvl w:val="0"/>
          <w:numId w:val="16"/>
        </w:numPr>
        <w:tabs>
          <w:tab w:val="clear" w:pos="1080"/>
          <w:tab w:val="num" w:pos="448"/>
        </w:tabs>
        <w:spacing w:before="120" w:after="0" w:line="240" w:lineRule="auto"/>
        <w:ind w:left="462" w:hanging="462"/>
        <w:rPr>
          <w:rFonts w:ascii="Arial" w:hAnsi="Arial" w:cs="Arial"/>
          <w:b/>
          <w:sz w:val="20"/>
          <w:szCs w:val="20"/>
        </w:rPr>
      </w:pPr>
      <w:r w:rsidRPr="00451B8F">
        <w:rPr>
          <w:rFonts w:ascii="Arial" w:hAnsi="Arial" w:cs="Arial"/>
          <w:b/>
          <w:sz w:val="20"/>
          <w:szCs w:val="20"/>
        </w:rPr>
        <w:t xml:space="preserve">EXPRESIÓN Y COMPRENSIÓN ORAL </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8080"/>
      </w:tblGrid>
      <w:tr w:rsidR="00DC66DC" w:rsidRPr="00451B8F" w:rsidTr="00DC66DC">
        <w:tc>
          <w:tcPr>
            <w:tcW w:w="2410" w:type="dxa"/>
            <w:shd w:val="clear" w:color="auto" w:fill="auto"/>
          </w:tcPr>
          <w:p w:rsidR="00DC66DC" w:rsidRPr="00451B8F" w:rsidRDefault="00DC66DC" w:rsidP="00DC66DC">
            <w:pPr>
              <w:spacing w:before="120" w:after="0" w:line="240" w:lineRule="auto"/>
              <w:jc w:val="center"/>
              <w:rPr>
                <w:rFonts w:ascii="Arial" w:hAnsi="Arial" w:cs="Arial"/>
                <w:b/>
                <w:sz w:val="20"/>
                <w:szCs w:val="20"/>
              </w:rPr>
            </w:pPr>
            <w:r w:rsidRPr="00451B8F">
              <w:rPr>
                <w:rFonts w:ascii="Arial" w:hAnsi="Arial" w:cs="Arial"/>
                <w:b/>
                <w:sz w:val="20"/>
                <w:szCs w:val="20"/>
              </w:rPr>
              <w:t>CAPACIDADES</w:t>
            </w:r>
          </w:p>
        </w:tc>
        <w:tc>
          <w:tcPr>
            <w:tcW w:w="8080" w:type="dxa"/>
            <w:shd w:val="clear" w:color="auto" w:fill="auto"/>
          </w:tcPr>
          <w:p w:rsidR="00DC66DC" w:rsidRPr="00451B8F" w:rsidRDefault="00DC66DC" w:rsidP="00DC66DC">
            <w:pPr>
              <w:spacing w:before="120" w:after="0" w:line="240" w:lineRule="auto"/>
              <w:jc w:val="center"/>
              <w:rPr>
                <w:rFonts w:ascii="Arial" w:hAnsi="Arial" w:cs="Arial"/>
                <w:b/>
                <w:sz w:val="20"/>
                <w:szCs w:val="20"/>
              </w:rPr>
            </w:pPr>
            <w:r w:rsidRPr="00451B8F">
              <w:rPr>
                <w:rFonts w:ascii="Arial" w:hAnsi="Arial" w:cs="Arial"/>
                <w:b/>
                <w:sz w:val="20"/>
                <w:szCs w:val="20"/>
              </w:rPr>
              <w:t>PROCESOS MENTALES BÁSICOS</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Escucha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Concentra, analiza, discrimina, selecciona.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Narra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secuencia, coherencia, explica,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Describe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Observa, discrimina, selecciona, secuencia, explica, expone, relata, narra,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Comprende</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Entender, conoce, abarca.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Explica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Aclara, expone, enseña, desarrolla, demuestra, interpretar.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Fundamenta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Apoya, alega, basa, origina, causa, soporte,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Relaciona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Informa, relata, enlace, conexión, comunicación.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Expone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Muestra, presenta, exhibe, explica, interpreta,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Debate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Discute, disputa, polemiza, controversia.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Argumenta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Argüir, impugna, alega, objeta, replica, prueba, deduce.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Dialoga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Conversa, entrevista, charla, comunica, debate, tratar.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Comunicación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Opina, relata, narra, escribe, expresa, expone, conversa, escucha, dialoga, pregunta (entrevista, argumenta).    </w:t>
            </w:r>
          </w:p>
        </w:tc>
      </w:tr>
    </w:tbl>
    <w:p w:rsidR="00DC66DC" w:rsidRPr="00451B8F" w:rsidRDefault="00DC66DC" w:rsidP="00DC66DC">
      <w:pPr>
        <w:spacing w:after="0" w:line="240" w:lineRule="auto"/>
        <w:ind w:left="462"/>
        <w:rPr>
          <w:rFonts w:ascii="Arial" w:hAnsi="Arial" w:cs="Arial"/>
          <w:b/>
          <w:sz w:val="20"/>
          <w:szCs w:val="20"/>
        </w:rPr>
      </w:pPr>
    </w:p>
    <w:p w:rsidR="00DC66DC" w:rsidRPr="00451B8F" w:rsidRDefault="00DC66DC" w:rsidP="00922E7C">
      <w:pPr>
        <w:numPr>
          <w:ilvl w:val="0"/>
          <w:numId w:val="16"/>
        </w:numPr>
        <w:tabs>
          <w:tab w:val="clear" w:pos="1080"/>
          <w:tab w:val="num" w:pos="448"/>
        </w:tabs>
        <w:spacing w:after="0" w:line="240" w:lineRule="auto"/>
        <w:ind w:left="462" w:hanging="462"/>
        <w:rPr>
          <w:rFonts w:ascii="Arial" w:hAnsi="Arial" w:cs="Arial"/>
          <w:b/>
          <w:sz w:val="20"/>
          <w:szCs w:val="20"/>
        </w:rPr>
      </w:pPr>
      <w:r w:rsidRPr="00451B8F">
        <w:rPr>
          <w:rFonts w:ascii="Arial" w:hAnsi="Arial" w:cs="Arial"/>
          <w:b/>
          <w:sz w:val="20"/>
          <w:szCs w:val="20"/>
        </w:rPr>
        <w:t xml:space="preserve">COMPRENSIÓN DE TEXTOS </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8080"/>
      </w:tblGrid>
      <w:tr w:rsidR="00DC66DC" w:rsidRPr="00451B8F" w:rsidTr="00DC66DC">
        <w:tc>
          <w:tcPr>
            <w:tcW w:w="2410" w:type="dxa"/>
            <w:shd w:val="clear" w:color="auto" w:fill="auto"/>
          </w:tcPr>
          <w:p w:rsidR="00DC66DC" w:rsidRPr="00451B8F" w:rsidRDefault="00DC66DC" w:rsidP="00DC66DC">
            <w:pPr>
              <w:spacing w:before="120" w:after="0" w:line="240" w:lineRule="auto"/>
              <w:jc w:val="center"/>
              <w:rPr>
                <w:rFonts w:ascii="Arial" w:hAnsi="Arial" w:cs="Arial"/>
                <w:b/>
                <w:sz w:val="20"/>
                <w:szCs w:val="20"/>
              </w:rPr>
            </w:pPr>
            <w:r w:rsidRPr="00451B8F">
              <w:rPr>
                <w:rFonts w:ascii="Arial" w:hAnsi="Arial" w:cs="Arial"/>
                <w:b/>
                <w:sz w:val="20"/>
                <w:szCs w:val="20"/>
              </w:rPr>
              <w:t>CAPACIDADES</w:t>
            </w:r>
          </w:p>
        </w:tc>
        <w:tc>
          <w:tcPr>
            <w:tcW w:w="8080" w:type="dxa"/>
            <w:shd w:val="clear" w:color="auto" w:fill="auto"/>
          </w:tcPr>
          <w:p w:rsidR="00DC66DC" w:rsidRPr="00451B8F" w:rsidRDefault="00DC66DC" w:rsidP="00DC66DC">
            <w:pPr>
              <w:spacing w:before="120" w:after="0" w:line="240" w:lineRule="auto"/>
              <w:jc w:val="center"/>
              <w:rPr>
                <w:rFonts w:ascii="Arial" w:hAnsi="Arial" w:cs="Arial"/>
                <w:b/>
                <w:sz w:val="20"/>
                <w:szCs w:val="20"/>
              </w:rPr>
            </w:pPr>
            <w:r w:rsidRPr="00451B8F">
              <w:rPr>
                <w:rFonts w:ascii="Arial" w:hAnsi="Arial" w:cs="Arial"/>
                <w:b/>
                <w:sz w:val="20"/>
                <w:szCs w:val="20"/>
              </w:rPr>
              <w:t>PROCESOS MENTALES BÁSICOS</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Reconoce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selecciona, ubica, extrae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Infiere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Relaciona información, identifica destinatario, deduce el propósito del texto, saca conclusiones.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Formula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Emite, cuestiona, propone.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Comprende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Asegura, confirma, verifica, constata.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Lee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Descifra, deletrea, interpreta, repasa, relee, recorre, hojea, recita, estudia.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Selecciona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Elige, preferencia.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Comprende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Explica, aplica, resuelve, demuestra.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Opina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discrimina, valora y secuencia, distingue hechos de opiniones, verifica la veracidad del contenido, evalúa y valora el contenido del texto, cuestiona.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Reflexiona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Piensa, considera, delibera, discurre, medita, recapacita.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señala, muestra.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Organiza, secuencia, coherencia.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Relaciona </w:t>
            </w:r>
          </w:p>
        </w:tc>
        <w:tc>
          <w:tcPr>
            <w:tcW w:w="808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Corresponde, referirse, coincidir, conecta, enlaza, vincula, trata, induce, concerta.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Comprensión lectora. </w:t>
            </w:r>
          </w:p>
        </w:tc>
        <w:tc>
          <w:tcPr>
            <w:tcW w:w="808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Elabora, sintetiza, reconoce, clasifica, construye, predice, formula hipótesis, infiere, interpreta, verifica, organiza, selecciona, identifica, reconoce.          </w:t>
            </w:r>
          </w:p>
        </w:tc>
      </w:tr>
    </w:tbl>
    <w:p w:rsidR="00DC66DC" w:rsidRPr="00451B8F" w:rsidRDefault="00DC66DC" w:rsidP="00DC66DC">
      <w:pPr>
        <w:spacing w:after="0" w:line="240" w:lineRule="auto"/>
        <w:ind w:left="462"/>
        <w:rPr>
          <w:rFonts w:ascii="Arial" w:hAnsi="Arial" w:cs="Arial"/>
          <w:b/>
          <w:sz w:val="20"/>
          <w:szCs w:val="20"/>
        </w:rPr>
      </w:pPr>
    </w:p>
    <w:p w:rsidR="00DC66DC" w:rsidRPr="00451B8F" w:rsidRDefault="00DC66DC" w:rsidP="00DC66DC">
      <w:pPr>
        <w:spacing w:after="0" w:line="240" w:lineRule="auto"/>
        <w:ind w:left="462"/>
        <w:rPr>
          <w:rFonts w:ascii="Arial" w:hAnsi="Arial" w:cs="Arial"/>
          <w:b/>
          <w:sz w:val="20"/>
          <w:szCs w:val="20"/>
        </w:rPr>
      </w:pPr>
    </w:p>
    <w:p w:rsidR="00DC66DC" w:rsidRPr="00451B8F" w:rsidRDefault="00DC66DC" w:rsidP="00DC66DC">
      <w:pPr>
        <w:spacing w:after="0" w:line="240" w:lineRule="auto"/>
        <w:ind w:left="462"/>
        <w:rPr>
          <w:rFonts w:ascii="Arial" w:hAnsi="Arial" w:cs="Arial"/>
          <w:b/>
          <w:sz w:val="20"/>
          <w:szCs w:val="20"/>
        </w:rPr>
      </w:pPr>
    </w:p>
    <w:p w:rsidR="00DC66DC" w:rsidRPr="00451B8F" w:rsidRDefault="00DC66DC" w:rsidP="00DC66DC">
      <w:pPr>
        <w:spacing w:after="0" w:line="240" w:lineRule="auto"/>
        <w:ind w:left="462"/>
        <w:rPr>
          <w:rFonts w:ascii="Arial" w:hAnsi="Arial" w:cs="Arial"/>
          <w:b/>
          <w:sz w:val="20"/>
          <w:szCs w:val="20"/>
        </w:rPr>
      </w:pPr>
    </w:p>
    <w:p w:rsidR="00DC66DC" w:rsidRPr="00451B8F" w:rsidRDefault="00DC66DC" w:rsidP="00922E7C">
      <w:pPr>
        <w:numPr>
          <w:ilvl w:val="0"/>
          <w:numId w:val="16"/>
        </w:numPr>
        <w:tabs>
          <w:tab w:val="clear" w:pos="1080"/>
          <w:tab w:val="num" w:pos="448"/>
        </w:tabs>
        <w:spacing w:after="0" w:line="240" w:lineRule="auto"/>
        <w:ind w:left="462" w:hanging="462"/>
        <w:rPr>
          <w:rFonts w:ascii="Arial" w:hAnsi="Arial" w:cs="Arial"/>
          <w:b/>
          <w:sz w:val="20"/>
          <w:szCs w:val="20"/>
        </w:rPr>
      </w:pPr>
      <w:r w:rsidRPr="00451B8F">
        <w:rPr>
          <w:rFonts w:ascii="Arial" w:hAnsi="Arial" w:cs="Arial"/>
          <w:b/>
          <w:sz w:val="20"/>
          <w:szCs w:val="20"/>
        </w:rPr>
        <w:t xml:space="preserve">PRODUCCIÓN DE TEXTOS </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655"/>
      </w:tblGrid>
      <w:tr w:rsidR="00DC66DC" w:rsidRPr="00451B8F" w:rsidTr="00DC66DC">
        <w:tc>
          <w:tcPr>
            <w:tcW w:w="2410" w:type="dxa"/>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CAPACIDADES</w:t>
            </w:r>
          </w:p>
        </w:tc>
        <w:tc>
          <w:tcPr>
            <w:tcW w:w="7655" w:type="dxa"/>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PROCESOS MENTALES BÁSICOS</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Produce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Discrimina, selecciona, identifica, organiza (parámetros de situación comunicativa).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Organiza, secuencia, coherencia, dice, declara,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Escribe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Organiza, secuencia, coherencia.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Elabora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Procesa, transferencia.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Utiliza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Organización y articulación, reflexión sobre aspectos lingüísticos en situación de usos.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Revisa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Estudia, repasa, examina, controla.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Corrige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Cambia, modifica, rectifica, repara, subsana, enmienda.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Evalúa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Mide, cuestiona, examina, critica, estima, juzga, valora.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Comunica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Avisa, imparte, informa, manifiesta, anuncia, participa, transmite.        </w:t>
            </w:r>
          </w:p>
        </w:tc>
      </w:tr>
    </w:tbl>
    <w:p w:rsidR="00DC66DC" w:rsidRPr="00451B8F" w:rsidRDefault="00DC66DC" w:rsidP="00DC66DC">
      <w:pPr>
        <w:spacing w:after="0" w:line="240" w:lineRule="auto"/>
        <w:rPr>
          <w:rFonts w:ascii="Arial" w:hAnsi="Arial" w:cs="Arial"/>
          <w:sz w:val="20"/>
          <w:szCs w:val="20"/>
        </w:rPr>
      </w:pPr>
    </w:p>
    <w:p w:rsidR="00DC66DC" w:rsidRPr="00451B8F" w:rsidRDefault="00DC66DC" w:rsidP="00DC66DC">
      <w:pPr>
        <w:spacing w:line="240" w:lineRule="auto"/>
        <w:jc w:val="center"/>
        <w:rPr>
          <w:rFonts w:ascii="Arial" w:hAnsi="Arial" w:cs="Arial"/>
          <w:b/>
          <w:sz w:val="20"/>
          <w:szCs w:val="20"/>
        </w:rPr>
      </w:pPr>
      <w:r>
        <w:rPr>
          <w:rFonts w:ascii="Arial" w:hAnsi="Arial" w:cs="Arial"/>
          <w:b/>
          <w:sz w:val="20"/>
          <w:szCs w:val="20"/>
        </w:rPr>
        <w:br w:type="page"/>
      </w:r>
      <w:r w:rsidRPr="00451B8F">
        <w:rPr>
          <w:rFonts w:ascii="Arial" w:hAnsi="Arial" w:cs="Arial"/>
          <w:b/>
          <w:sz w:val="20"/>
          <w:szCs w:val="20"/>
        </w:rPr>
        <w:lastRenderedPageBreak/>
        <w:t>MATEMÁTICA</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655"/>
      </w:tblGrid>
      <w:tr w:rsidR="00DC66DC" w:rsidRPr="00451B8F" w:rsidTr="00DC66DC">
        <w:tc>
          <w:tcPr>
            <w:tcW w:w="2410" w:type="dxa"/>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CAPACIDADES</w:t>
            </w:r>
          </w:p>
        </w:tc>
        <w:tc>
          <w:tcPr>
            <w:tcW w:w="7655" w:type="dxa"/>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PROCESOS MENTALES BÁSICOS</w:t>
            </w:r>
          </w:p>
        </w:tc>
      </w:tr>
      <w:tr w:rsidR="00DC66DC" w:rsidRPr="00451B8F" w:rsidTr="00DC66DC">
        <w:trPr>
          <w:trHeight w:val="112"/>
        </w:trPr>
        <w:tc>
          <w:tcPr>
            <w:tcW w:w="10065" w:type="dxa"/>
            <w:gridSpan w:val="2"/>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1. NÚMERO, RELACIÓN Y OPERACIÓN</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Clasifica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Organiza, elabora, jerarquiza, sistematiza, categoriza.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Interpreta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encuentra, organiza, ordena. Procesa, representa.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y representa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Registra, diferencia, señala, elige, comprende, reproduce, dibuja, esquematiza, muestra, señala.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Codifica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grafica, ejemplifica, explica, aplica.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Calcula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Estima, infiere, halla, explica, aplica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Resuelve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Calcula, infiere, analiza, explica, procesa.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Encuentra, descubre, halla, manifiesta, comprende.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Explora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analiza, identifica, aplica.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Compara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Diferencia, relaciona, caracteriza, ordena.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Ordena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Secuencia, organiza, selecciona, ubica.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Establece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Compara, aplica, adecua, procesa.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Formula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Emite, cuestiona, propone, representa, procesa. </w:t>
            </w:r>
          </w:p>
        </w:tc>
      </w:tr>
      <w:tr w:rsidR="00DC66DC" w:rsidRPr="00451B8F" w:rsidTr="00DC66DC">
        <w:tc>
          <w:tcPr>
            <w:tcW w:w="10065"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2. GEOMETRÍA Y MEDIDA</w:t>
            </w:r>
          </w:p>
          <w:p w:rsidR="00DC66DC" w:rsidRPr="00451B8F" w:rsidRDefault="00DC66DC" w:rsidP="00DC66DC">
            <w:pPr>
              <w:spacing w:after="0" w:line="240" w:lineRule="auto"/>
              <w:jc w:val="center"/>
              <w:rPr>
                <w:rFonts w:ascii="Arial" w:hAnsi="Arial" w:cs="Arial"/>
                <w:b/>
                <w:sz w:val="20"/>
                <w:szCs w:val="20"/>
              </w:rPr>
            </w:pP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Establece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Relaciona, vincula, compara, procesa.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Interpreta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descubre, encuentra, explica, organiza, examina, ordena, procesa, representa, comprende.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Grafica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Dibuja, esquematiza, muestra, construye, organiza, examina, procesa, representa.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registra, muestra, discrimina, distingue, diferencia, compara, caracteriza, selecciona, señala, elige, organiza, comprende.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Mide y comprar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Estima, calcula, demuestra, verifica, ejemplifica, relaciona, diferencia, comprende.     </w:t>
            </w:r>
          </w:p>
        </w:tc>
      </w:tr>
      <w:tr w:rsidR="00DC66DC" w:rsidRPr="00451B8F" w:rsidTr="00DC66DC">
        <w:trPr>
          <w:trHeight w:val="249"/>
        </w:trPr>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Resuelve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Calcula, infiere, recoge, muestra, explica, emite, aplica, examina, procesa, analiza.</w:t>
            </w:r>
          </w:p>
        </w:tc>
      </w:tr>
      <w:tr w:rsidR="00DC66DC" w:rsidRPr="00451B8F" w:rsidTr="00DC66DC">
        <w:trPr>
          <w:trHeight w:val="240"/>
        </w:trPr>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Diferencia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Compara, relaciona caracteriza, analiza.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Relaciona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Compara, vincula, verifica, señala.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Caracteriza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Selecciona, señala, analiza, distingue.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Argumenta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Fundamenta, relaciona procesos matemáticos, muestra propiedades, explica procesos empleados, formula juicios.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Simboliza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Grafica, ejemplifica, demuestra, representa.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Construye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Elabora, transforma, procesa, modifica.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Estima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Calcula en forma aproximada, redondea para calcular, redondea un cálculo, aplica definición.    </w:t>
            </w:r>
          </w:p>
        </w:tc>
      </w:tr>
      <w:tr w:rsidR="00DC66DC" w:rsidRPr="00451B8F" w:rsidTr="00DC66DC">
        <w:tc>
          <w:tcPr>
            <w:tcW w:w="10065"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3. ESTADÍSTICA</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Representa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Reproduce, dibuja, esquematiza. Muestra, señala.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Interpreta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encuentra, organiza, ordena, procesa, representa.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Compara, selecciona, señala, muestra, organiza.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Elabora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selecciona, construye representa.  </w:t>
            </w:r>
          </w:p>
        </w:tc>
      </w:tr>
      <w:tr w:rsidR="00DC66DC" w:rsidRPr="00451B8F" w:rsidTr="00DC66DC">
        <w:tc>
          <w:tcPr>
            <w:tcW w:w="10065" w:type="dxa"/>
            <w:gridSpan w:val="2"/>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sz w:val="20"/>
                <w:szCs w:val="20"/>
              </w:rPr>
              <w:br w:type="page"/>
            </w:r>
            <w:r w:rsidRPr="00451B8F">
              <w:rPr>
                <w:rFonts w:ascii="Arial" w:hAnsi="Arial" w:cs="Arial"/>
                <w:b/>
                <w:sz w:val="20"/>
                <w:szCs w:val="20"/>
              </w:rPr>
              <w:t>OTROS A CONSIDERAR DENTRO DEL ÁREA</w:t>
            </w:r>
          </w:p>
        </w:tc>
      </w:tr>
      <w:tr w:rsidR="00DC66DC" w:rsidRPr="00451B8F" w:rsidTr="00DC66DC">
        <w:tc>
          <w:tcPr>
            <w:tcW w:w="2410"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Orientación espacio temporal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 orienta, identifica, ubica, reconoce, describe, representa, interpreta, construye, clasifica, diseña, reproduce, transforma, compara, evalúa, mide, grafica, coordina, elabora.    </w:t>
            </w:r>
          </w:p>
        </w:tc>
      </w:tr>
      <w:tr w:rsidR="00DC66DC" w:rsidRPr="00451B8F" w:rsidTr="00DC66DC">
        <w:tc>
          <w:tcPr>
            <w:tcW w:w="2410"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Pensamiento lógico matemático.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reconoce, clasifica, representa, relaciona,  registra, interpreta, procesa, sistematiza, cuantifica, secuencia, calcula, compara, estima, crea, utiliza, calcula, analiza, aplica algoritmos, resuelve.     </w:t>
            </w:r>
          </w:p>
        </w:tc>
      </w:tr>
      <w:tr w:rsidR="00DC66DC" w:rsidRPr="00451B8F" w:rsidTr="00DC66DC">
        <w:tc>
          <w:tcPr>
            <w:tcW w:w="2410"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Reconoce procesos para resolver problemas de conocimiento.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establece, diferencia, mide, compara, resuelve, realiza, halla, grafica, organiza, emplea, compara, resuelve, realiza, halla, grafica, organiza, emplea, aplica técnicas, verifica, crea.     </w:t>
            </w:r>
          </w:p>
        </w:tc>
      </w:tr>
      <w:tr w:rsidR="00DC66DC" w:rsidRPr="00451B8F" w:rsidTr="00DC66DC">
        <w:tc>
          <w:tcPr>
            <w:tcW w:w="2410"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Procesa datos. </w:t>
            </w:r>
          </w:p>
        </w:tc>
        <w:tc>
          <w:tcPr>
            <w:tcW w:w="765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Registra, organiza, cuantifica, clasifica, elabora gráficos, interpreta diagramas, comunica, clasifica, transforma.     </w:t>
            </w:r>
          </w:p>
        </w:tc>
      </w:tr>
    </w:tbl>
    <w:p w:rsidR="00DC66DC" w:rsidRPr="00451B8F" w:rsidRDefault="00DC66DC" w:rsidP="00DC66DC">
      <w:pPr>
        <w:spacing w:line="240" w:lineRule="auto"/>
        <w:jc w:val="center"/>
        <w:rPr>
          <w:rFonts w:ascii="Arial" w:hAnsi="Arial" w:cs="Arial"/>
          <w:b/>
          <w:sz w:val="20"/>
          <w:szCs w:val="20"/>
        </w:rPr>
      </w:pPr>
    </w:p>
    <w:p w:rsidR="00DC66DC" w:rsidRDefault="00DC66DC" w:rsidP="00DC66DC">
      <w:pPr>
        <w:spacing w:after="0" w:line="240" w:lineRule="auto"/>
        <w:jc w:val="center"/>
        <w:rPr>
          <w:rFonts w:ascii="Arial" w:hAnsi="Arial" w:cs="Arial"/>
          <w:b/>
          <w:sz w:val="20"/>
          <w:szCs w:val="20"/>
        </w:rPr>
      </w:pPr>
    </w:p>
    <w:p w:rsidR="00DC66DC" w:rsidRDefault="00DC66DC" w:rsidP="00DC66DC">
      <w:pPr>
        <w:spacing w:after="0" w:line="240" w:lineRule="auto"/>
        <w:jc w:val="center"/>
        <w:rPr>
          <w:rFonts w:ascii="Arial" w:hAnsi="Arial" w:cs="Arial"/>
          <w:b/>
          <w:sz w:val="20"/>
          <w:szCs w:val="20"/>
        </w:rPr>
      </w:pPr>
    </w:p>
    <w:p w:rsidR="004977E1" w:rsidRDefault="004977E1" w:rsidP="00DC66DC">
      <w:pPr>
        <w:spacing w:after="0" w:line="240" w:lineRule="auto"/>
        <w:jc w:val="center"/>
        <w:rPr>
          <w:rFonts w:ascii="Arial" w:hAnsi="Arial" w:cs="Arial"/>
          <w:b/>
          <w:sz w:val="20"/>
          <w:szCs w:val="20"/>
        </w:rPr>
      </w:pPr>
    </w:p>
    <w:p w:rsidR="00DC66DC" w:rsidRDefault="00DC66DC" w:rsidP="00DC66DC">
      <w:pPr>
        <w:spacing w:after="0" w:line="240" w:lineRule="auto"/>
        <w:jc w:val="center"/>
        <w:rPr>
          <w:rFonts w:ascii="Arial" w:hAnsi="Arial" w:cs="Arial"/>
          <w:b/>
          <w:sz w:val="20"/>
          <w:szCs w:val="20"/>
        </w:rPr>
      </w:pPr>
    </w:p>
    <w:p w:rsidR="00DC66DC" w:rsidRDefault="00DC66DC" w:rsidP="00DC66DC">
      <w:pPr>
        <w:spacing w:after="0" w:line="240" w:lineRule="auto"/>
        <w:jc w:val="center"/>
        <w:rPr>
          <w:rFonts w:ascii="Arial" w:hAnsi="Arial" w:cs="Arial"/>
          <w:b/>
          <w:sz w:val="20"/>
          <w:szCs w:val="20"/>
        </w:rPr>
      </w:pPr>
    </w:p>
    <w:p w:rsidR="00DC66DC" w:rsidRDefault="00DC66DC" w:rsidP="00DC66DC">
      <w:pPr>
        <w:spacing w:after="0" w:line="240" w:lineRule="auto"/>
        <w:jc w:val="center"/>
        <w:rPr>
          <w:rFonts w:ascii="Arial" w:hAnsi="Arial" w:cs="Arial"/>
          <w:b/>
          <w:sz w:val="20"/>
          <w:szCs w:val="20"/>
        </w:rPr>
      </w:pPr>
    </w:p>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lastRenderedPageBreak/>
        <w:t>PERSONAL SOCIAL</w:t>
      </w:r>
    </w:p>
    <w:p w:rsidR="00DC66DC" w:rsidRPr="00451B8F" w:rsidRDefault="00DC66DC" w:rsidP="00DC66DC">
      <w:pPr>
        <w:spacing w:after="0" w:line="240" w:lineRule="auto"/>
        <w:jc w:val="center"/>
        <w:rPr>
          <w:rFonts w:ascii="Arial" w:hAnsi="Arial" w:cs="Arial"/>
          <w:b/>
          <w:sz w:val="20"/>
          <w:szCs w:val="20"/>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797"/>
      </w:tblGrid>
      <w:tr w:rsidR="00DC66DC" w:rsidRPr="00451B8F" w:rsidTr="00DC66DC">
        <w:tc>
          <w:tcPr>
            <w:tcW w:w="2410" w:type="dxa"/>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CAPACIDADES</w:t>
            </w:r>
          </w:p>
        </w:tc>
        <w:tc>
          <w:tcPr>
            <w:tcW w:w="7797" w:type="dxa"/>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PROCESOS MENTALES BÁSICOS</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CONSTRUCCIÓN DE LA IDENTIDAD Y CONVIVENCIA DEMOCRÁTICA</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Reconoce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Señala, identifica, observa, describe.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Valora</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Cuida, aprecia, respeta.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Ubica, registra, discrimina, señala, muestra, descubre.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Nombra, describe, explica, opina.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Practica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Cumple, actúa, usa, describe.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Reconoce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Señala, identifica, observa, describe.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y evita.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compara, relaciona, señala, reconoce, analiza, reflexiona, juzga.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Describe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Explica, propone, relata, narra,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y cumple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Práctica, actúa, aplica, demuestra.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y valora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Aprecia, respeta, analiza.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y aprecia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Reflexiona, examina, juzga, valora.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Respeta</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Cumple, acata, valora, juzga, examina.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Cuida y protege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Valora, aprecia, reflexiona, participa.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Define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Vivencia, analiza, interpreta, aprecia.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Previene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Evita, distingue, discrimina, valora.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Explica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Expone, desarrolla, demuestra, interpreta.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Participa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Vivencia, organiza, ejecuta, cumple.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Toma decisiones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reflexiona, discrimina, ejecuta.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Evalúa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Cuestiona, examina, critica, juzga, valora.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Demuestra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Aplica, sustenta, reflexiona,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Interpreta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descubre, encuentra, examina, explica.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Reflexiona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comprende, valora,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Indaga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Averigua, infiere, recoge, registra.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Distingue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Diferencia, compara, interpreta.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Investiga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Infiere, ficha, averigua, verifica, recoge, registra e indaga.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Rechaza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elige, sustenta, evita.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Promueve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Organiza, participa, utiliza, opina.  </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p>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COMPRENSIÓN DE LA BIODIVERSIDAD GEOGRÁFICA Y DE LOS PROCESOS HISTÓRICOS</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y utiliza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Ubica, reconoce, describe, representa.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Describe y aprecia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Explica, expone, relata,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y valora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Aprecia, reconoce, examina, reflexiona.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y aprecia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Encuentra, diferencia, compara, analiza,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analiza, discrimina, manifiesta, registra.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Reconoce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Observa, describe, señala, identifica.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Ubica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 orienta, identifica, describe, interpreta, reconoce, grafica.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Aplica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Establece, diferencias y semejanzas, adecua, compara, procesa.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Relata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secuencia, explica,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Organiza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elabora, practica, norma, colabora.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Lee e interpreta.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Observa, interpreta, descifra, decodifica. </w:t>
            </w:r>
          </w:p>
        </w:tc>
      </w:tr>
    </w:tbl>
    <w:p w:rsidR="00DC66DC" w:rsidRDefault="00DC66DC" w:rsidP="00DC66DC">
      <w:pPr>
        <w:spacing w:line="240" w:lineRule="auto"/>
        <w:jc w:val="center"/>
        <w:rPr>
          <w:rFonts w:ascii="Arial" w:hAnsi="Arial" w:cs="Arial"/>
          <w:b/>
          <w:sz w:val="20"/>
          <w:szCs w:val="20"/>
        </w:rPr>
      </w:pPr>
    </w:p>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CIENCIA Y AMBIENTE</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797"/>
      </w:tblGrid>
      <w:tr w:rsidR="00DC66DC" w:rsidRPr="00451B8F" w:rsidTr="00DC66DC">
        <w:tc>
          <w:tcPr>
            <w:tcW w:w="2410" w:type="dxa"/>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CAPACIDADES</w:t>
            </w:r>
          </w:p>
        </w:tc>
        <w:tc>
          <w:tcPr>
            <w:tcW w:w="7797" w:type="dxa"/>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PROCESOS MENTALES BÁSICOS</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 xml:space="preserve">CUERPO HUMANO Y CONSERVACIÓN DE LA SALUD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registra, discrimina, compara,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Diferencia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compara, infiere, discrimina, selecciona, asocia.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Localiza</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Encuentra, señala, identifica, compara.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Registra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Ordena, procesa, representa, esquematiza, identifica, elige, organiza, selecciona,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Compara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Diferencia, relaciona, caracteriza,  enlaza.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Mide  y registra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Compara, estima, verifica, anota,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Relaciona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Enlaza, vincula, interpreta, conecta, analiza.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Describe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Observa, discrimina, selecciona, secuencia.</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Diseña</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Crea, construye, elabora, confecciona, imagina.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Localiza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Ubica, señala, encuentra.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Utiliza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Organiza, emplea, aplica.</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Elabora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Produce, prepara, construye, hace.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Esquematiza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Ejemplifica, diseña,  reproduce, interpreta.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Comprueba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Verifica, analiza, examina, procesa,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lastRenderedPageBreak/>
              <w:t xml:space="preserve">Busca y analiza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Indaga, averigua, infiere, interpreta, compara, descompone, distingue.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Evalúa.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Mide, cuestiona, examina, juzga, critica.  </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SERES VIVIENTES Y CONSERVACIÓN DEL MEDIO AMBIENTE</w:t>
            </w:r>
          </w:p>
        </w:tc>
      </w:tr>
      <w:tr w:rsidR="00DC66DC" w:rsidRPr="00451B8F" w:rsidTr="00DC66DC">
        <w:tc>
          <w:tcPr>
            <w:tcW w:w="2410"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Reconoce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señala, selecciona, ubica, extrae información relevante, nombra.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Clasifica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Organiza, jerarquiza, realiza, elabora, sintetiza, esquematiza, categoriza.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Organiza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Elabora, practica normas, identifica, clasifica, manipula.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Aplica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Adecua, compara, procesa, establece semejanzas y diferencias.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Experimenta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Ensaya, demuestra, procesa.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Construye </w:t>
            </w:r>
          </w:p>
        </w:tc>
        <w:tc>
          <w:tcPr>
            <w:tcW w:w="7797"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Prepara, hace, produce, elabora, confecciona. </w:t>
            </w:r>
          </w:p>
        </w:tc>
      </w:tr>
      <w:tr w:rsidR="00DC66DC" w:rsidRPr="00451B8F" w:rsidTr="00DC66DC">
        <w:tc>
          <w:tcPr>
            <w:tcW w:w="2410"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Propone </w:t>
            </w:r>
          </w:p>
        </w:tc>
        <w:tc>
          <w:tcPr>
            <w:tcW w:w="7797"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Expresa, manifiesta. </w:t>
            </w:r>
          </w:p>
        </w:tc>
      </w:tr>
      <w:tr w:rsidR="00DC66DC" w:rsidRPr="00451B8F" w:rsidTr="00DC66DC">
        <w:tc>
          <w:tcPr>
            <w:tcW w:w="2410"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Planifica y desarrolla </w:t>
            </w:r>
          </w:p>
        </w:tc>
        <w:tc>
          <w:tcPr>
            <w:tcW w:w="7797"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Organiza, prevee, examina, ejecuta, aplica. </w:t>
            </w:r>
          </w:p>
        </w:tc>
      </w:tr>
      <w:tr w:rsidR="00DC66DC" w:rsidRPr="00451B8F" w:rsidTr="00DC66DC">
        <w:tc>
          <w:tcPr>
            <w:tcW w:w="2410"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Juzga </w:t>
            </w:r>
          </w:p>
        </w:tc>
        <w:tc>
          <w:tcPr>
            <w:tcW w:w="7797"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Examina, reflexiona, valora, aprecia.  </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MUNDO FÍSICO Y CONSERVACIÓN DEL AMBIENTE</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observa, registra, discrimina, compara, experimenta.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Clasifica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Elabora, organiza, jerarquiza, realiza, sintetiza, categoriza, analiza, selecciona, asocia.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Explora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Infiere, averigua, indaga, registra, experimenta, verifica.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Prepara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Investiga, analiza, registra, recoge, información, aplica.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Verifica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 Averigua, infiere, verifica, recoge información, registra, indaga.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Deduce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infiere, juzga, emite.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Investiga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Averigua, infiere, verifica, recoge información, registra, indaga.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Resuelve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Infiere, muestra, explica, demuestra, aplica, examina, procesa, analiza.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Practica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Reflexiona, identifica, diferencia, realiza, aplica. </w:t>
            </w:r>
          </w:p>
        </w:tc>
      </w:tr>
      <w:tr w:rsidR="00DC66DC" w:rsidRPr="00451B8F" w:rsidTr="00DC66DC">
        <w:trPr>
          <w:trHeight w:val="264"/>
        </w:trPr>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Comprende </w:t>
            </w:r>
          </w:p>
        </w:tc>
        <w:tc>
          <w:tcPr>
            <w:tcW w:w="7797"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Explica, aplica, resuelve, demuestra.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Experimenta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Ensaya, demuestra, procesa,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Maneja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Aplica, conoce, ejecuta, difunde.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Estima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Calcula, infiere, recoge, muestra, explica.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Conoce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diferencia, analiza, explica.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Distingue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Observa, identifica, selecciona, describe.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Selecciona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Ordena, distingue, compara, elige.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Propone. </w:t>
            </w:r>
          </w:p>
        </w:tc>
        <w:tc>
          <w:tcPr>
            <w:tcW w:w="7797" w:type="dxa"/>
            <w:shd w:val="clear" w:color="auto" w:fill="auto"/>
          </w:tcPr>
          <w:p w:rsidR="00DC66DC" w:rsidRPr="00451B8F" w:rsidRDefault="00DC66DC" w:rsidP="00DC66DC">
            <w:pPr>
              <w:spacing w:line="240" w:lineRule="auto"/>
              <w:rPr>
                <w:rFonts w:ascii="Arial" w:hAnsi="Arial" w:cs="Arial"/>
                <w:sz w:val="20"/>
                <w:szCs w:val="20"/>
              </w:rPr>
            </w:pPr>
            <w:r w:rsidRPr="00451B8F">
              <w:rPr>
                <w:rFonts w:ascii="Arial" w:hAnsi="Arial" w:cs="Arial"/>
                <w:sz w:val="20"/>
                <w:szCs w:val="20"/>
              </w:rPr>
              <w:t xml:space="preserve">Argumenta, manifiesta, señala, enumera.  </w:t>
            </w:r>
          </w:p>
        </w:tc>
      </w:tr>
    </w:tbl>
    <w:p w:rsidR="00DC66DC" w:rsidRPr="00451B8F" w:rsidRDefault="00DC66DC" w:rsidP="00DC66DC">
      <w:pPr>
        <w:spacing w:after="0" w:line="240" w:lineRule="auto"/>
        <w:jc w:val="center"/>
        <w:rPr>
          <w:rFonts w:ascii="Arial" w:hAnsi="Arial" w:cs="Arial"/>
          <w:b/>
          <w:sz w:val="20"/>
          <w:szCs w:val="20"/>
        </w:rPr>
      </w:pPr>
    </w:p>
    <w:p w:rsidR="00DC66DC" w:rsidRDefault="00DC66DC" w:rsidP="00DC66DC">
      <w:pPr>
        <w:spacing w:line="240" w:lineRule="auto"/>
        <w:jc w:val="center"/>
        <w:rPr>
          <w:rFonts w:ascii="Arial" w:hAnsi="Arial" w:cs="Arial"/>
          <w:b/>
          <w:sz w:val="20"/>
          <w:szCs w:val="20"/>
        </w:rPr>
      </w:pPr>
    </w:p>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EDUCACIÓN RELIGIOSA</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797"/>
      </w:tblGrid>
      <w:tr w:rsidR="00DC66DC" w:rsidRPr="00451B8F" w:rsidTr="00DC66DC">
        <w:tc>
          <w:tcPr>
            <w:tcW w:w="2410" w:type="dxa"/>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CAPACIDADES</w:t>
            </w:r>
          </w:p>
        </w:tc>
        <w:tc>
          <w:tcPr>
            <w:tcW w:w="7797" w:type="dxa"/>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PROCESOS MENTALES BÁSICOS</w:t>
            </w:r>
          </w:p>
        </w:tc>
      </w:tr>
      <w:tr w:rsidR="00DC66DC" w:rsidRPr="00451B8F" w:rsidTr="00DC66DC">
        <w:tc>
          <w:tcPr>
            <w:tcW w:w="10207" w:type="dxa"/>
            <w:gridSpan w:val="2"/>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b/>
                <w:sz w:val="20"/>
                <w:szCs w:val="20"/>
              </w:rPr>
              <w:t xml:space="preserve">FORMACIÓN CRISTIANA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Demuestra, señala, analiza, relaciona, expresa.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Reconoce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Enumera, identifica, describe, manifiesta.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Acepta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Valora, cumple, demuestra, comprende.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Interpreta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Razona, argumenta, deduce, explica, anticipa.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Relata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secuencia, manifiesta, narra.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Analiza, reflexiona, deduce, examina.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Formula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Emite, cuestiona, propone.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Fundamenta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Argumenta, alega, analiza, organiza, expone. </w:t>
            </w:r>
          </w:p>
        </w:tc>
      </w:tr>
      <w:tr w:rsidR="00DC66DC" w:rsidRPr="00451B8F" w:rsidTr="00DC66DC">
        <w:tc>
          <w:tcPr>
            <w:tcW w:w="10207" w:type="dxa"/>
            <w:gridSpan w:val="2"/>
            <w:shd w:val="clear" w:color="auto" w:fill="auto"/>
          </w:tcPr>
          <w:p w:rsidR="00DC66DC" w:rsidRPr="00451B8F" w:rsidRDefault="00DC66DC" w:rsidP="00DC66DC">
            <w:pPr>
              <w:spacing w:line="240" w:lineRule="auto"/>
              <w:jc w:val="center"/>
              <w:rPr>
                <w:rFonts w:ascii="Arial" w:hAnsi="Arial" w:cs="Arial"/>
                <w:b/>
                <w:sz w:val="20"/>
                <w:szCs w:val="20"/>
              </w:rPr>
            </w:pPr>
            <w:r w:rsidRPr="00451B8F">
              <w:rPr>
                <w:rFonts w:ascii="Arial" w:hAnsi="Arial" w:cs="Arial"/>
                <w:sz w:val="20"/>
                <w:szCs w:val="20"/>
              </w:rPr>
              <w:br w:type="page"/>
            </w:r>
            <w:r w:rsidRPr="00451B8F">
              <w:rPr>
                <w:rFonts w:ascii="Arial" w:hAnsi="Arial" w:cs="Arial"/>
                <w:b/>
                <w:sz w:val="20"/>
                <w:szCs w:val="20"/>
              </w:rPr>
              <w:t>TESTIMONIO DE VIDA</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Agradece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Reflexiona, expresa, valora.   </w:t>
            </w:r>
          </w:p>
        </w:tc>
      </w:tr>
      <w:tr w:rsidR="00DC66DC" w:rsidRPr="00451B8F" w:rsidTr="00DC66DC">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Asume </w:t>
            </w:r>
          </w:p>
        </w:tc>
        <w:tc>
          <w:tcPr>
            <w:tcW w:w="7797"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Practica, cumple, acepta, valora, aplica.  </w:t>
            </w:r>
          </w:p>
        </w:tc>
      </w:tr>
      <w:tr w:rsidR="00DC66DC" w:rsidRPr="00451B8F" w:rsidTr="00DC66DC">
        <w:trPr>
          <w:trHeight w:val="274"/>
        </w:trPr>
        <w:tc>
          <w:tcPr>
            <w:tcW w:w="2410"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Celebra </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Vivencia, participa, difunde, manifiesta.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Interioriza</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Analiza, reflexiona, examina, juzga.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Respeta </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Valora, asume, practica, acepta, difunde.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Expresa</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Manifiesta, opina, propone.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lastRenderedPageBreak/>
              <w:t xml:space="preserve">Se esfuerza </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Colabora, apoya, participa, asume, acepta.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Promueve </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Incentiva, desarrolla, ejecuta, propone.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Rechaza </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Evita, analiza, examina, juzga.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Vivencia</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Participa, difunde, manifiesta, ejecuta.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Difunde </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Manifiesta, comparte, expresa.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Valora </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Protege, practica, cumple, aprecia.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Denuncia </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Reflexiona, discrimina, juzga, valora.  </w:t>
            </w:r>
          </w:p>
        </w:tc>
      </w:tr>
      <w:tr w:rsidR="00DC66DC" w:rsidRPr="00451B8F" w:rsidTr="00DC66DC">
        <w:tc>
          <w:tcPr>
            <w:tcW w:w="2410"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Comprende </w:t>
            </w:r>
          </w:p>
        </w:tc>
        <w:tc>
          <w:tcPr>
            <w:tcW w:w="7797" w:type="dxa"/>
            <w:shd w:val="clear" w:color="auto" w:fill="auto"/>
          </w:tcPr>
          <w:p w:rsidR="00DC66DC" w:rsidRPr="00451B8F" w:rsidRDefault="00DC66DC" w:rsidP="00DC66DC">
            <w:pPr>
              <w:spacing w:before="120" w:after="0" w:line="240" w:lineRule="auto"/>
              <w:rPr>
                <w:rFonts w:ascii="Arial" w:hAnsi="Arial" w:cs="Arial"/>
                <w:sz w:val="20"/>
                <w:szCs w:val="20"/>
              </w:rPr>
            </w:pPr>
            <w:r w:rsidRPr="00451B8F">
              <w:rPr>
                <w:rFonts w:ascii="Arial" w:hAnsi="Arial" w:cs="Arial"/>
                <w:sz w:val="20"/>
                <w:szCs w:val="20"/>
              </w:rPr>
              <w:t xml:space="preserve">Explica, aplica, resuelve, demuestra. </w:t>
            </w:r>
          </w:p>
        </w:tc>
      </w:tr>
    </w:tbl>
    <w:p w:rsidR="00DC66DC" w:rsidRPr="00451B8F" w:rsidRDefault="00DC66DC" w:rsidP="00DC66DC">
      <w:pPr>
        <w:spacing w:before="120"/>
        <w:jc w:val="center"/>
        <w:rPr>
          <w:rFonts w:ascii="Arial" w:hAnsi="Arial" w:cs="Arial"/>
          <w:b/>
          <w:sz w:val="20"/>
          <w:szCs w:val="20"/>
        </w:rPr>
      </w:pPr>
      <w:r w:rsidRPr="00451B8F">
        <w:rPr>
          <w:rFonts w:ascii="Arial" w:hAnsi="Arial" w:cs="Arial"/>
          <w:b/>
          <w:sz w:val="20"/>
          <w:szCs w:val="20"/>
        </w:rPr>
        <w:t>ARTE</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2"/>
        <w:gridCol w:w="6645"/>
      </w:tblGrid>
      <w:tr w:rsidR="00DC66DC" w:rsidRPr="00451B8F" w:rsidTr="00DC66DC">
        <w:tc>
          <w:tcPr>
            <w:tcW w:w="3562" w:type="dxa"/>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CAPACIDADES</w:t>
            </w:r>
          </w:p>
        </w:tc>
        <w:tc>
          <w:tcPr>
            <w:tcW w:w="6645" w:type="dxa"/>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PROCESOS MENTALES BÁSICOS</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 xml:space="preserve">EXPRESIÓN ARTÍSTICA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Explora y experimenta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Observa, infiere, deduce, registra, diferencia, ensaya, demuestra, procesa, realiza, verifica, aplica.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Opina, conversa, crea, representa.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Imita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Reproduce, representa, ensaya.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Realiza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Ejecuta, practica, organiza.  </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COMPRENSIÓN Y DESARROLLO DE LA CORPOREIDAD Y LA SALUD</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Utiliza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Selecciona, coordina, ejecuta, realiza, demuestra.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Descubre, demuestra, elige, señala, observa, discrimina, diferencia,  compara.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Reconoce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Identifica, reflexiona, observa, ejecuta, realiza.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Regula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Controla, maneja, adecua.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Representa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Imita, desarrolla, ejecuta, coordina,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Relaciona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Coordina, vincula, usa, desarrolla.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Experimenta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Ensaya, procesa, demuestra, descubre.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Describe</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Observa, explica, relata, expone,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Desarrolla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Ejecuta, organiza, demuestra.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Adopta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Asume, realiza, imita.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Utiliza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Hace, combina, maneja, desarrolla. </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DOMINIO CORPORAL Y EXPRESIÓN CREATIVA</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Explora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Realiza, ensaya, ejecuta, demuestra, practica.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Experimenta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Produce, prepara, construye, realiza, mejora, practica.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Discrimina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Distingue, selecciona, adecua, elige.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Observa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Atiende, descubre, encuentra, imita, ejecuta.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adapta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Acomoda, ajusta, modifica, hace.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Expresa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Manifiesta, vivencia, participa, simula.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Crea y practica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Produce, hace, ensaya, demuestra, mejora.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Combina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Enlaza, mezcla, adecua, desarrolla, une.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Resuelve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Realiza, crea, imagina, ejecuta.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Realiza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Ejecuta, practica, organiza.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Participa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Vivencia, coopera, comparte.  </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CONVIVENCIA  E INTERACCIÓN SOCIOMOTRIZ</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Se organiza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Realiza, selecciona, identifica, describe,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Soluciona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Resuelve, halla, explica, encuentra.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Propone y juega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Manifiesta, participa, organiza, desarrolla, ejecuta.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Interactúa </w:t>
            </w:r>
          </w:p>
        </w:tc>
        <w:tc>
          <w:tcPr>
            <w:tcW w:w="6645" w:type="dxa"/>
            <w:shd w:val="clear" w:color="auto" w:fill="auto"/>
          </w:tcPr>
          <w:p w:rsidR="00DC66DC" w:rsidRPr="00451B8F" w:rsidRDefault="00DC66DC" w:rsidP="00DC66DC">
            <w:pPr>
              <w:spacing w:before="120" w:line="240" w:lineRule="auto"/>
              <w:rPr>
                <w:rFonts w:ascii="Arial" w:hAnsi="Arial" w:cs="Arial"/>
                <w:sz w:val="20"/>
                <w:szCs w:val="20"/>
              </w:rPr>
            </w:pPr>
            <w:r w:rsidRPr="00451B8F">
              <w:rPr>
                <w:rFonts w:ascii="Arial" w:hAnsi="Arial" w:cs="Arial"/>
                <w:sz w:val="20"/>
                <w:szCs w:val="20"/>
              </w:rPr>
              <w:t xml:space="preserve">Ensaya, participa, prepara, comparte.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Practica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Demuestra, prepara, ensaya, mejora.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Coopera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Ayuda, participa. Colabora. </w:t>
            </w:r>
          </w:p>
        </w:tc>
      </w:tr>
      <w:tr w:rsidR="00DC66DC" w:rsidRPr="00451B8F" w:rsidTr="00DC66DC">
        <w:tc>
          <w:tcPr>
            <w:tcW w:w="10207" w:type="dxa"/>
            <w:gridSpan w:val="2"/>
            <w:shd w:val="clear" w:color="auto" w:fill="auto"/>
          </w:tcPr>
          <w:p w:rsidR="00DC66DC" w:rsidRPr="00451B8F" w:rsidRDefault="00DC66DC" w:rsidP="00DC66DC">
            <w:pPr>
              <w:spacing w:after="0" w:line="240" w:lineRule="auto"/>
              <w:jc w:val="center"/>
              <w:rPr>
                <w:rFonts w:ascii="Arial" w:hAnsi="Arial" w:cs="Arial"/>
                <w:b/>
                <w:sz w:val="20"/>
                <w:szCs w:val="20"/>
              </w:rPr>
            </w:pPr>
            <w:r w:rsidRPr="00451B8F">
              <w:rPr>
                <w:rFonts w:ascii="Arial" w:hAnsi="Arial" w:cs="Arial"/>
                <w:b/>
                <w:sz w:val="20"/>
                <w:szCs w:val="20"/>
              </w:rPr>
              <w:t>OTROS A CONSIDERAR DENTRO DEL ÁREA</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Distingue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Observa, identifica, selecciona, describe.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Crea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Produce, prepara, construye, hace, mejora, practica. </w:t>
            </w:r>
          </w:p>
        </w:tc>
      </w:tr>
      <w:tr w:rsidR="00DC66DC" w:rsidRPr="00451B8F" w:rsidTr="00DC66DC">
        <w:tc>
          <w:tcPr>
            <w:tcW w:w="3562"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Aplica </w:t>
            </w:r>
          </w:p>
        </w:tc>
        <w:tc>
          <w:tcPr>
            <w:tcW w:w="6645" w:type="dxa"/>
            <w:shd w:val="clear" w:color="auto" w:fill="auto"/>
          </w:tcPr>
          <w:p w:rsidR="00DC66DC" w:rsidRPr="00451B8F" w:rsidRDefault="00DC66DC" w:rsidP="00DC66DC">
            <w:pPr>
              <w:spacing w:after="0" w:line="240" w:lineRule="auto"/>
              <w:rPr>
                <w:rFonts w:ascii="Arial" w:hAnsi="Arial" w:cs="Arial"/>
                <w:sz w:val="20"/>
                <w:szCs w:val="20"/>
              </w:rPr>
            </w:pPr>
            <w:r w:rsidRPr="00451B8F">
              <w:rPr>
                <w:rFonts w:ascii="Arial" w:hAnsi="Arial" w:cs="Arial"/>
                <w:sz w:val="20"/>
                <w:szCs w:val="20"/>
              </w:rPr>
              <w:t xml:space="preserve">Establece, diferencias y semejanzas, adecua, compara, procesa, realiza, ejecuta.    </w:t>
            </w:r>
          </w:p>
        </w:tc>
      </w:tr>
    </w:tbl>
    <w:p w:rsidR="00DC66DC" w:rsidRPr="00451B8F" w:rsidRDefault="00DC66DC" w:rsidP="00DC66DC">
      <w:pPr>
        <w:jc w:val="center"/>
        <w:rPr>
          <w:rFonts w:ascii="Arial" w:hAnsi="Arial" w:cs="Arial"/>
          <w:b/>
          <w:sz w:val="20"/>
          <w:szCs w:val="20"/>
        </w:rPr>
      </w:pPr>
    </w:p>
    <w:p w:rsidR="00DC66DC" w:rsidRDefault="00DC66DC" w:rsidP="00DC66DC">
      <w:pPr>
        <w:jc w:val="center"/>
        <w:rPr>
          <w:rFonts w:ascii="Arial" w:hAnsi="Arial" w:cs="Arial"/>
          <w:b/>
          <w:sz w:val="28"/>
          <w:szCs w:val="28"/>
        </w:rPr>
      </w:pPr>
    </w:p>
    <w:p w:rsidR="00DC66DC" w:rsidRDefault="00DC66DC" w:rsidP="00DC66DC">
      <w:pPr>
        <w:jc w:val="center"/>
        <w:rPr>
          <w:rFonts w:ascii="Arial" w:hAnsi="Arial" w:cs="Arial"/>
          <w:b/>
          <w:sz w:val="28"/>
          <w:szCs w:val="28"/>
        </w:rPr>
        <w:sectPr w:rsidR="00DC66DC" w:rsidSect="00DC66DC">
          <w:type w:val="continuous"/>
          <w:pgSz w:w="11906" w:h="16838" w:code="9"/>
          <w:pgMar w:top="720" w:right="720" w:bottom="720" w:left="720" w:header="709" w:footer="709" w:gutter="0"/>
          <w:cols w:space="708"/>
          <w:docGrid w:linePitch="360"/>
        </w:sectPr>
      </w:pPr>
    </w:p>
    <w:p w:rsidR="0055347E" w:rsidRPr="00D472E7" w:rsidRDefault="00DC66DC" w:rsidP="0055347E">
      <w:pPr>
        <w:spacing w:after="0"/>
        <w:jc w:val="center"/>
        <w:rPr>
          <w:rFonts w:ascii="Arial" w:hAnsi="Arial" w:cs="Arial"/>
          <w:b/>
          <w:sz w:val="24"/>
        </w:rPr>
      </w:pPr>
      <w:r>
        <w:rPr>
          <w:rFonts w:ascii="Arial" w:hAnsi="Arial" w:cs="Arial"/>
          <w:b/>
        </w:rPr>
        <w:lastRenderedPageBreak/>
        <w:t>SESIÓN DE APRENDIZAJE</w:t>
      </w:r>
      <w:r w:rsidR="0055347E">
        <w:rPr>
          <w:rFonts w:ascii="Arial" w:hAnsi="Arial" w:cs="Arial"/>
          <w:b/>
        </w:rPr>
        <w:t xml:space="preserve">  (FECHA…………………….)</w:t>
      </w:r>
    </w:p>
    <w:p w:rsidR="00DC66DC" w:rsidRPr="00D472E7" w:rsidRDefault="00DC66DC" w:rsidP="00DC66DC">
      <w:pPr>
        <w:jc w:val="center"/>
        <w:rPr>
          <w:rFonts w:ascii="Arial" w:hAnsi="Arial" w:cs="Arial"/>
          <w:b/>
          <w:sz w:val="24"/>
        </w:rPr>
      </w:pPr>
    </w:p>
    <w:p w:rsidR="00DC66DC" w:rsidRDefault="00DC66DC" w:rsidP="00922E7C">
      <w:pPr>
        <w:pStyle w:val="Prrafodelista"/>
        <w:numPr>
          <w:ilvl w:val="0"/>
          <w:numId w:val="17"/>
        </w:numPr>
        <w:spacing w:before="240" w:after="0" w:line="240" w:lineRule="auto"/>
        <w:rPr>
          <w:rFonts w:ascii="Arial" w:hAnsi="Arial" w:cs="Arial"/>
          <w:b/>
        </w:rPr>
      </w:pPr>
      <w:r w:rsidRPr="0055347E">
        <w:rPr>
          <w:rFonts w:ascii="Arial" w:hAnsi="Arial" w:cs="Arial"/>
          <w:b/>
        </w:rPr>
        <w:t>DATOS INFORMATIVOS:</w:t>
      </w:r>
    </w:p>
    <w:p w:rsidR="0055347E" w:rsidRPr="0055347E" w:rsidRDefault="00DC66DC" w:rsidP="00922E7C">
      <w:pPr>
        <w:pStyle w:val="Prrafodelista"/>
        <w:numPr>
          <w:ilvl w:val="1"/>
          <w:numId w:val="17"/>
        </w:numPr>
        <w:spacing w:before="240" w:after="0" w:line="240" w:lineRule="auto"/>
        <w:rPr>
          <w:rFonts w:ascii="Arial" w:hAnsi="Arial" w:cs="Arial"/>
          <w:sz w:val="28"/>
          <w:szCs w:val="28"/>
        </w:rPr>
      </w:pPr>
      <w:r w:rsidRPr="0055347E">
        <w:rPr>
          <w:rFonts w:ascii="Arial" w:hAnsi="Arial" w:cs="Arial"/>
        </w:rPr>
        <w:t>GRADO</w:t>
      </w:r>
      <w:r w:rsidR="0055347E" w:rsidRPr="0055347E">
        <w:rPr>
          <w:rFonts w:ascii="Arial" w:hAnsi="Arial" w:cs="Arial"/>
        </w:rPr>
        <w:t xml:space="preserve"> Y SECCIÓN :</w:t>
      </w:r>
    </w:p>
    <w:p w:rsidR="0055347E" w:rsidRPr="0055347E" w:rsidRDefault="00DC66DC" w:rsidP="00922E7C">
      <w:pPr>
        <w:pStyle w:val="Prrafodelista"/>
        <w:numPr>
          <w:ilvl w:val="1"/>
          <w:numId w:val="17"/>
        </w:numPr>
        <w:spacing w:before="240" w:after="0" w:line="240" w:lineRule="auto"/>
        <w:jc w:val="both"/>
        <w:rPr>
          <w:rFonts w:ascii="Arial" w:hAnsi="Arial" w:cs="Arial"/>
        </w:rPr>
      </w:pPr>
      <w:r w:rsidRPr="0055347E">
        <w:rPr>
          <w:rFonts w:ascii="Arial" w:hAnsi="Arial" w:cs="Arial"/>
        </w:rPr>
        <w:t>DURACIÓN:</w:t>
      </w:r>
    </w:p>
    <w:p w:rsidR="00DC66DC" w:rsidRDefault="0055347E" w:rsidP="00922E7C">
      <w:pPr>
        <w:pStyle w:val="Prrafodelista"/>
        <w:numPr>
          <w:ilvl w:val="1"/>
          <w:numId w:val="17"/>
        </w:numPr>
        <w:spacing w:before="240" w:after="0" w:line="240" w:lineRule="auto"/>
        <w:jc w:val="both"/>
        <w:rPr>
          <w:rFonts w:ascii="Arial" w:hAnsi="Arial" w:cs="Arial"/>
        </w:rPr>
      </w:pPr>
      <w:r w:rsidRPr="0055347E">
        <w:rPr>
          <w:rFonts w:ascii="Arial" w:hAnsi="Arial" w:cs="Arial"/>
        </w:rPr>
        <w:t>DO</w:t>
      </w:r>
      <w:r w:rsidR="00DC66DC" w:rsidRPr="0055347E">
        <w:rPr>
          <w:rFonts w:ascii="Arial" w:hAnsi="Arial" w:cs="Arial"/>
        </w:rPr>
        <w:t xml:space="preserve">CENTE  TUTOR: </w:t>
      </w:r>
    </w:p>
    <w:p w:rsidR="00202686" w:rsidRDefault="00202686" w:rsidP="00202686">
      <w:pPr>
        <w:pStyle w:val="Prrafodelista"/>
        <w:spacing w:before="240" w:after="0" w:line="240" w:lineRule="auto"/>
        <w:ind w:left="1440"/>
        <w:jc w:val="both"/>
        <w:rPr>
          <w:rFonts w:ascii="Arial" w:hAnsi="Arial" w:cs="Arial"/>
        </w:rPr>
      </w:pPr>
    </w:p>
    <w:p w:rsidR="00202686" w:rsidRDefault="00202686" w:rsidP="00922E7C">
      <w:pPr>
        <w:pStyle w:val="Prrafodelista"/>
        <w:numPr>
          <w:ilvl w:val="0"/>
          <w:numId w:val="17"/>
        </w:numPr>
        <w:spacing w:before="240" w:after="0" w:line="240" w:lineRule="auto"/>
        <w:jc w:val="both"/>
        <w:rPr>
          <w:rFonts w:ascii="Arial" w:hAnsi="Arial" w:cs="Arial"/>
          <w:b/>
        </w:rPr>
      </w:pPr>
      <w:r w:rsidRPr="00202686">
        <w:rPr>
          <w:rFonts w:ascii="Arial" w:hAnsi="Arial" w:cs="Arial"/>
          <w:b/>
        </w:rPr>
        <w:t>ACTIVIDADES PERMAMANTES</w:t>
      </w:r>
    </w:p>
    <w:p w:rsidR="00202686" w:rsidRDefault="00202686" w:rsidP="00202686">
      <w:pPr>
        <w:pStyle w:val="Prrafodelista"/>
        <w:spacing w:before="240" w:after="0" w:line="240" w:lineRule="auto"/>
        <w:jc w:val="both"/>
        <w:rPr>
          <w:rFonts w:ascii="Arial" w:hAnsi="Arial" w:cs="Arial"/>
          <w:b/>
        </w:rPr>
      </w:pPr>
    </w:p>
    <w:p w:rsidR="00202686" w:rsidRPr="00202686" w:rsidRDefault="00202686" w:rsidP="00202686">
      <w:pPr>
        <w:pStyle w:val="Prrafodelista"/>
        <w:spacing w:before="240" w:after="0" w:line="240" w:lineRule="auto"/>
        <w:jc w:val="both"/>
        <w:rPr>
          <w:rFonts w:ascii="Arial" w:hAnsi="Arial" w:cs="Arial"/>
          <w:b/>
        </w:rPr>
      </w:pPr>
    </w:p>
    <w:p w:rsidR="00202686" w:rsidRDefault="00202686" w:rsidP="00922E7C">
      <w:pPr>
        <w:pStyle w:val="Prrafodelista"/>
        <w:numPr>
          <w:ilvl w:val="0"/>
          <w:numId w:val="17"/>
        </w:numPr>
        <w:spacing w:before="240" w:after="0" w:line="240" w:lineRule="auto"/>
        <w:jc w:val="both"/>
        <w:rPr>
          <w:rFonts w:ascii="Arial" w:hAnsi="Arial" w:cs="Arial"/>
        </w:rPr>
      </w:pPr>
      <w:r w:rsidRPr="00202686">
        <w:rPr>
          <w:rFonts w:ascii="Arial" w:hAnsi="Arial" w:cs="Arial"/>
          <w:b/>
        </w:rPr>
        <w:t>ACTIVIDADES DE LA I.E</w:t>
      </w:r>
      <w:r>
        <w:rPr>
          <w:rFonts w:ascii="Arial" w:hAnsi="Arial" w:cs="Arial"/>
        </w:rPr>
        <w:t>. (actividades del calendario que no involucran  unidades didácticas u otras que se realicen si las hay)</w:t>
      </w:r>
    </w:p>
    <w:p w:rsidR="00202686" w:rsidRDefault="00202686" w:rsidP="00202686">
      <w:pPr>
        <w:pStyle w:val="Prrafodelista"/>
        <w:spacing w:before="240" w:after="0" w:line="240" w:lineRule="auto"/>
        <w:jc w:val="both"/>
        <w:rPr>
          <w:rFonts w:ascii="Arial" w:hAnsi="Arial" w:cs="Arial"/>
        </w:rPr>
      </w:pPr>
    </w:p>
    <w:p w:rsidR="0055347E" w:rsidRPr="0055347E" w:rsidRDefault="0055347E" w:rsidP="0055347E">
      <w:pPr>
        <w:pStyle w:val="Prrafodelista"/>
        <w:spacing w:before="240" w:after="0" w:line="240" w:lineRule="auto"/>
        <w:ind w:left="1440"/>
        <w:jc w:val="both"/>
        <w:rPr>
          <w:rFonts w:ascii="Arial" w:hAnsi="Arial" w:cs="Arial"/>
        </w:rPr>
      </w:pPr>
    </w:p>
    <w:p w:rsidR="00DC66DC" w:rsidRPr="0055347E" w:rsidRDefault="0055347E" w:rsidP="00922E7C">
      <w:pPr>
        <w:pStyle w:val="Prrafodelista"/>
        <w:numPr>
          <w:ilvl w:val="0"/>
          <w:numId w:val="17"/>
        </w:numPr>
        <w:spacing w:before="240"/>
        <w:rPr>
          <w:rFonts w:ascii="Arial" w:hAnsi="Arial" w:cs="Arial"/>
          <w:sz w:val="28"/>
          <w:szCs w:val="28"/>
        </w:rPr>
      </w:pPr>
      <w:r w:rsidRPr="0055347E">
        <w:rPr>
          <w:rFonts w:ascii="Arial" w:hAnsi="Arial" w:cs="Arial"/>
          <w:b/>
          <w:sz w:val="28"/>
          <w:szCs w:val="28"/>
        </w:rPr>
        <w:t>ACTIVIDAD</w:t>
      </w:r>
      <w:r w:rsidRPr="0055347E">
        <w:rPr>
          <w:rFonts w:ascii="Arial" w:hAnsi="Arial" w:cs="Arial"/>
          <w:sz w:val="28"/>
          <w:szCs w:val="28"/>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106"/>
        <w:gridCol w:w="3544"/>
        <w:gridCol w:w="3807"/>
        <w:gridCol w:w="2438"/>
        <w:gridCol w:w="2336"/>
      </w:tblGrid>
      <w:tr w:rsidR="0055347E" w:rsidTr="0055347E">
        <w:trPr>
          <w:jc w:val="center"/>
        </w:trPr>
        <w:tc>
          <w:tcPr>
            <w:tcW w:w="987" w:type="dxa"/>
            <w:tcBorders>
              <w:top w:val="single" w:sz="4" w:space="0" w:color="auto"/>
              <w:left w:val="single" w:sz="4" w:space="0" w:color="auto"/>
              <w:bottom w:val="single" w:sz="4" w:space="0" w:color="auto"/>
              <w:right w:val="single" w:sz="4" w:space="0" w:color="auto"/>
            </w:tcBorders>
            <w:shd w:val="clear" w:color="auto" w:fill="BFBFBF"/>
          </w:tcPr>
          <w:p w:rsidR="0055347E" w:rsidRDefault="0055347E" w:rsidP="00DC66DC">
            <w:pPr>
              <w:spacing w:after="0"/>
              <w:jc w:val="center"/>
              <w:rPr>
                <w:rFonts w:ascii="Arial" w:hAnsi="Arial" w:cs="Arial"/>
                <w:b/>
              </w:rPr>
            </w:pPr>
            <w:r>
              <w:rPr>
                <w:rFonts w:ascii="Arial" w:hAnsi="Arial" w:cs="Arial"/>
                <w:b/>
              </w:rPr>
              <w:t>ÁREAS</w:t>
            </w:r>
          </w:p>
        </w:tc>
        <w:tc>
          <w:tcPr>
            <w:tcW w:w="110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5347E" w:rsidRDefault="0055347E" w:rsidP="00DC66DC">
            <w:pPr>
              <w:spacing w:after="0"/>
              <w:jc w:val="center"/>
              <w:rPr>
                <w:rFonts w:ascii="Arial" w:hAnsi="Arial" w:cs="Arial"/>
                <w:b/>
              </w:rPr>
            </w:pPr>
            <w:r>
              <w:rPr>
                <w:rFonts w:ascii="Arial" w:hAnsi="Arial" w:cs="Arial"/>
                <w:b/>
              </w:rPr>
              <w:t>COMPE-</w:t>
            </w:r>
          </w:p>
          <w:p w:rsidR="0055347E" w:rsidRDefault="0055347E" w:rsidP="00DC66DC">
            <w:pPr>
              <w:spacing w:after="0"/>
              <w:jc w:val="center"/>
              <w:rPr>
                <w:rFonts w:ascii="Arial" w:hAnsi="Arial" w:cs="Arial"/>
                <w:b/>
              </w:rPr>
            </w:pPr>
            <w:r>
              <w:rPr>
                <w:rFonts w:ascii="Arial" w:hAnsi="Arial" w:cs="Arial"/>
                <w:b/>
              </w:rPr>
              <w:t>TENCIA</w:t>
            </w:r>
          </w:p>
        </w:tc>
        <w:tc>
          <w:tcPr>
            <w:tcW w:w="354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5347E" w:rsidRDefault="0055347E" w:rsidP="0055347E">
            <w:pPr>
              <w:spacing w:after="0"/>
              <w:jc w:val="center"/>
              <w:rPr>
                <w:rFonts w:ascii="Arial" w:hAnsi="Arial" w:cs="Arial"/>
                <w:b/>
              </w:rPr>
            </w:pPr>
            <w:r>
              <w:rPr>
                <w:rFonts w:ascii="Arial" w:hAnsi="Arial" w:cs="Arial"/>
                <w:b/>
              </w:rPr>
              <w:t xml:space="preserve">CAPACIDAD </w:t>
            </w:r>
          </w:p>
        </w:tc>
        <w:tc>
          <w:tcPr>
            <w:tcW w:w="380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5347E" w:rsidRDefault="0055347E" w:rsidP="00DC66DC">
            <w:pPr>
              <w:spacing w:after="0"/>
              <w:jc w:val="center"/>
              <w:rPr>
                <w:rFonts w:ascii="Arial" w:hAnsi="Arial" w:cs="Arial"/>
                <w:b/>
              </w:rPr>
            </w:pPr>
            <w:r>
              <w:rPr>
                <w:rFonts w:ascii="Arial" w:hAnsi="Arial" w:cs="Arial"/>
                <w:b/>
              </w:rPr>
              <w:t>CONOCIMIENTOS   Y/0 INDICADOR DE PROCESO</w:t>
            </w:r>
          </w:p>
        </w:tc>
        <w:tc>
          <w:tcPr>
            <w:tcW w:w="243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5347E" w:rsidRDefault="0055347E" w:rsidP="0055347E">
            <w:pPr>
              <w:spacing w:after="0"/>
              <w:jc w:val="center"/>
              <w:rPr>
                <w:rFonts w:ascii="Arial" w:hAnsi="Arial" w:cs="Arial"/>
                <w:b/>
              </w:rPr>
            </w:pPr>
            <w:r>
              <w:rPr>
                <w:rFonts w:ascii="Arial" w:hAnsi="Arial" w:cs="Arial"/>
                <w:b/>
              </w:rPr>
              <w:t>INDICADOR DE EVALUACIÓN</w:t>
            </w:r>
          </w:p>
        </w:tc>
        <w:tc>
          <w:tcPr>
            <w:tcW w:w="23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55347E" w:rsidRDefault="0055347E" w:rsidP="00DC66DC">
            <w:pPr>
              <w:spacing w:after="0"/>
              <w:jc w:val="center"/>
              <w:rPr>
                <w:rFonts w:ascii="Arial" w:hAnsi="Arial" w:cs="Arial"/>
                <w:b/>
              </w:rPr>
            </w:pPr>
            <w:r>
              <w:rPr>
                <w:rFonts w:ascii="Arial" w:hAnsi="Arial" w:cs="Arial"/>
                <w:b/>
              </w:rPr>
              <w:t>INSTRUMENTOS</w:t>
            </w:r>
          </w:p>
        </w:tc>
      </w:tr>
      <w:tr w:rsidR="0055347E" w:rsidTr="0055347E">
        <w:trPr>
          <w:jc w:val="center"/>
        </w:trPr>
        <w:tc>
          <w:tcPr>
            <w:tcW w:w="987" w:type="dxa"/>
            <w:tcBorders>
              <w:top w:val="single" w:sz="4" w:space="0" w:color="auto"/>
              <w:left w:val="single" w:sz="4" w:space="0" w:color="auto"/>
              <w:bottom w:val="single" w:sz="4" w:space="0" w:color="auto"/>
              <w:right w:val="single" w:sz="4" w:space="0" w:color="auto"/>
            </w:tcBorders>
          </w:tcPr>
          <w:p w:rsidR="0055347E" w:rsidRDefault="0055347E" w:rsidP="00DC66DC">
            <w:pPr>
              <w:autoSpaceDE w:val="0"/>
              <w:autoSpaceDN w:val="0"/>
              <w:adjustRightInd w:val="0"/>
              <w:spacing w:before="120" w:after="0"/>
              <w:jc w:val="both"/>
              <w:rPr>
                <w:rFonts w:ascii="Arial" w:hAnsi="Arial" w:cs="Arial"/>
              </w:rPr>
            </w:pPr>
          </w:p>
        </w:tc>
        <w:tc>
          <w:tcPr>
            <w:tcW w:w="1106" w:type="dxa"/>
            <w:tcBorders>
              <w:top w:val="single" w:sz="4" w:space="0" w:color="auto"/>
              <w:left w:val="single" w:sz="4" w:space="0" w:color="auto"/>
              <w:bottom w:val="single" w:sz="4" w:space="0" w:color="auto"/>
              <w:right w:val="single" w:sz="4" w:space="0" w:color="auto"/>
            </w:tcBorders>
            <w:hideMark/>
          </w:tcPr>
          <w:p w:rsidR="0055347E" w:rsidRDefault="0055347E" w:rsidP="00DC66DC">
            <w:pPr>
              <w:spacing w:before="120" w:after="120"/>
              <w:jc w:val="both"/>
              <w:rPr>
                <w:rFonts w:ascii="Arial" w:hAnsi="Arial" w:cs="Arial"/>
              </w:rPr>
            </w:pPr>
          </w:p>
        </w:tc>
        <w:tc>
          <w:tcPr>
            <w:tcW w:w="3544" w:type="dxa"/>
            <w:tcBorders>
              <w:top w:val="single" w:sz="4" w:space="0" w:color="auto"/>
              <w:left w:val="single" w:sz="4" w:space="0" w:color="auto"/>
              <w:bottom w:val="single" w:sz="4" w:space="0" w:color="auto"/>
              <w:right w:val="single" w:sz="4" w:space="0" w:color="auto"/>
            </w:tcBorders>
            <w:hideMark/>
          </w:tcPr>
          <w:p w:rsidR="0055347E" w:rsidRDefault="0055347E" w:rsidP="00DC66DC">
            <w:pPr>
              <w:spacing w:before="120" w:after="120"/>
              <w:jc w:val="both"/>
              <w:rPr>
                <w:rFonts w:ascii="Arial" w:hAnsi="Arial" w:cs="Arial"/>
              </w:rPr>
            </w:pPr>
          </w:p>
        </w:tc>
        <w:tc>
          <w:tcPr>
            <w:tcW w:w="3807" w:type="dxa"/>
            <w:tcBorders>
              <w:top w:val="single" w:sz="4" w:space="0" w:color="auto"/>
              <w:left w:val="single" w:sz="4" w:space="0" w:color="auto"/>
              <w:bottom w:val="single" w:sz="4" w:space="0" w:color="auto"/>
              <w:right w:val="single" w:sz="4" w:space="0" w:color="auto"/>
            </w:tcBorders>
            <w:hideMark/>
          </w:tcPr>
          <w:p w:rsidR="0055347E" w:rsidRDefault="0055347E" w:rsidP="00DC66DC">
            <w:pPr>
              <w:spacing w:before="120" w:after="120"/>
              <w:jc w:val="both"/>
              <w:rPr>
                <w:rFonts w:ascii="Arial" w:hAnsi="Arial" w:cs="Arial"/>
              </w:rPr>
            </w:pPr>
          </w:p>
          <w:p w:rsidR="0055347E" w:rsidRDefault="0055347E" w:rsidP="00DC66DC">
            <w:pPr>
              <w:spacing w:before="120" w:after="120"/>
              <w:jc w:val="both"/>
              <w:rPr>
                <w:rFonts w:ascii="Arial" w:hAnsi="Arial" w:cs="Arial"/>
              </w:rPr>
            </w:pPr>
          </w:p>
          <w:p w:rsidR="0055347E" w:rsidRDefault="0055347E" w:rsidP="00DC66DC">
            <w:pPr>
              <w:spacing w:before="120" w:after="120"/>
              <w:jc w:val="both"/>
              <w:rPr>
                <w:rFonts w:ascii="Arial" w:hAnsi="Arial" w:cs="Arial"/>
              </w:rPr>
            </w:pPr>
          </w:p>
          <w:p w:rsidR="0055347E" w:rsidRDefault="0055347E" w:rsidP="00DC66DC">
            <w:pPr>
              <w:spacing w:before="120" w:after="120"/>
              <w:jc w:val="both"/>
              <w:rPr>
                <w:rFonts w:ascii="Arial" w:hAnsi="Arial" w:cs="Arial"/>
              </w:rPr>
            </w:pPr>
          </w:p>
          <w:p w:rsidR="0055347E" w:rsidRDefault="0055347E" w:rsidP="00DC66DC">
            <w:pPr>
              <w:spacing w:before="120" w:after="120"/>
              <w:jc w:val="both"/>
              <w:rPr>
                <w:rFonts w:ascii="Arial" w:hAnsi="Arial" w:cs="Arial"/>
              </w:rPr>
            </w:pPr>
          </w:p>
          <w:p w:rsidR="0055347E" w:rsidRDefault="0055347E" w:rsidP="00DC66DC">
            <w:pPr>
              <w:spacing w:before="120" w:after="120"/>
              <w:jc w:val="both"/>
              <w:rPr>
                <w:rFonts w:ascii="Arial" w:hAnsi="Arial" w:cs="Arial"/>
              </w:rPr>
            </w:pPr>
          </w:p>
          <w:p w:rsidR="0055347E" w:rsidRDefault="0055347E" w:rsidP="00DC66DC">
            <w:pPr>
              <w:spacing w:before="120" w:after="120"/>
              <w:jc w:val="both"/>
              <w:rPr>
                <w:rFonts w:ascii="Arial" w:hAnsi="Arial" w:cs="Arial"/>
              </w:rPr>
            </w:pPr>
          </w:p>
        </w:tc>
        <w:tc>
          <w:tcPr>
            <w:tcW w:w="2438" w:type="dxa"/>
            <w:tcBorders>
              <w:top w:val="single" w:sz="4" w:space="0" w:color="auto"/>
              <w:left w:val="single" w:sz="4" w:space="0" w:color="auto"/>
              <w:bottom w:val="single" w:sz="4" w:space="0" w:color="auto"/>
              <w:right w:val="single" w:sz="4" w:space="0" w:color="auto"/>
            </w:tcBorders>
            <w:hideMark/>
          </w:tcPr>
          <w:p w:rsidR="0055347E" w:rsidRDefault="0055347E" w:rsidP="00DC66DC">
            <w:pPr>
              <w:spacing w:before="120" w:after="120"/>
              <w:jc w:val="both"/>
              <w:rPr>
                <w:rFonts w:ascii="Arial" w:hAnsi="Arial" w:cs="Arial"/>
              </w:rPr>
            </w:pPr>
          </w:p>
        </w:tc>
        <w:tc>
          <w:tcPr>
            <w:tcW w:w="2336" w:type="dxa"/>
            <w:tcBorders>
              <w:top w:val="single" w:sz="4" w:space="0" w:color="auto"/>
              <w:left w:val="single" w:sz="4" w:space="0" w:color="auto"/>
              <w:bottom w:val="single" w:sz="4" w:space="0" w:color="auto"/>
              <w:right w:val="single" w:sz="4" w:space="0" w:color="auto"/>
            </w:tcBorders>
            <w:hideMark/>
          </w:tcPr>
          <w:p w:rsidR="0055347E" w:rsidRDefault="0055347E" w:rsidP="00922E7C">
            <w:pPr>
              <w:pStyle w:val="Prrafodelista"/>
              <w:numPr>
                <w:ilvl w:val="0"/>
                <w:numId w:val="12"/>
              </w:numPr>
              <w:spacing w:before="120" w:after="120" w:line="240" w:lineRule="auto"/>
              <w:ind w:left="309" w:hanging="309"/>
              <w:jc w:val="both"/>
              <w:rPr>
                <w:rFonts w:ascii="Arial" w:hAnsi="Arial" w:cs="Arial"/>
              </w:rPr>
            </w:pPr>
          </w:p>
        </w:tc>
      </w:tr>
    </w:tbl>
    <w:p w:rsidR="00DC66DC" w:rsidRDefault="0055347E" w:rsidP="00DC66DC">
      <w:pPr>
        <w:ind w:left="360"/>
        <w:jc w:val="both"/>
        <w:rPr>
          <w:rFonts w:ascii="Arial" w:hAnsi="Arial" w:cs="Arial"/>
          <w:b/>
          <w:i/>
          <w:sz w:val="28"/>
          <w:szCs w:val="28"/>
        </w:rPr>
      </w:pPr>
      <w:r>
        <w:rPr>
          <w:rFonts w:ascii="Arial" w:hAnsi="Arial" w:cs="Arial"/>
          <w:b/>
          <w:i/>
          <w:sz w:val="28"/>
          <w:szCs w:val="28"/>
        </w:rPr>
        <w:t xml:space="preserve"> (INTEGRAR ÁREAS)</w:t>
      </w:r>
    </w:p>
    <w:p w:rsidR="0055347E" w:rsidRDefault="0055347E" w:rsidP="00922E7C">
      <w:pPr>
        <w:pStyle w:val="Prrafodelista"/>
        <w:numPr>
          <w:ilvl w:val="0"/>
          <w:numId w:val="17"/>
        </w:numPr>
        <w:ind w:left="1701" w:firstLine="0"/>
        <w:jc w:val="both"/>
        <w:rPr>
          <w:rFonts w:ascii="Arial" w:hAnsi="Arial" w:cs="Arial"/>
          <w:b/>
          <w:i/>
          <w:sz w:val="28"/>
          <w:szCs w:val="28"/>
        </w:rPr>
      </w:pPr>
      <w:r>
        <w:rPr>
          <w:rFonts w:ascii="Arial" w:hAnsi="Arial" w:cs="Arial"/>
          <w:b/>
          <w:i/>
          <w:sz w:val="28"/>
          <w:szCs w:val="28"/>
        </w:rPr>
        <w:lastRenderedPageBreak/>
        <w:t>DESARROLLO</w:t>
      </w:r>
    </w:p>
    <w:tbl>
      <w:tblPr>
        <w:tblStyle w:val="Tablaconcuadrcula"/>
        <w:tblW w:w="0" w:type="auto"/>
        <w:tblInd w:w="-34" w:type="dxa"/>
        <w:tblLook w:val="04A0" w:firstRow="1" w:lastRow="0" w:firstColumn="1" w:lastColumn="0" w:noHBand="0" w:noVBand="1"/>
      </w:tblPr>
      <w:tblGrid>
        <w:gridCol w:w="11089"/>
        <w:gridCol w:w="1127"/>
        <w:gridCol w:w="2036"/>
      </w:tblGrid>
      <w:tr w:rsidR="0055347E" w:rsidTr="00202686">
        <w:tc>
          <w:tcPr>
            <w:tcW w:w="11089" w:type="dxa"/>
          </w:tcPr>
          <w:p w:rsidR="0055347E" w:rsidRDefault="0055347E" w:rsidP="0055347E">
            <w:pPr>
              <w:pStyle w:val="Prrafodelista"/>
              <w:ind w:left="0"/>
              <w:jc w:val="both"/>
              <w:rPr>
                <w:rFonts w:ascii="Arial" w:hAnsi="Arial" w:cs="Arial"/>
                <w:b/>
                <w:i/>
                <w:sz w:val="28"/>
                <w:szCs w:val="28"/>
              </w:rPr>
            </w:pPr>
            <w:r>
              <w:rPr>
                <w:rFonts w:ascii="Arial" w:hAnsi="Arial" w:cs="Arial"/>
                <w:b/>
                <w:i/>
                <w:sz w:val="28"/>
                <w:szCs w:val="28"/>
              </w:rPr>
              <w:t>ESTRATEGIAS DE APRENDIZAJE</w:t>
            </w:r>
            <w:r w:rsidR="00202686">
              <w:rPr>
                <w:rFonts w:ascii="Arial" w:hAnsi="Arial" w:cs="Arial"/>
                <w:b/>
                <w:i/>
                <w:sz w:val="28"/>
                <w:szCs w:val="28"/>
              </w:rPr>
              <w:t xml:space="preserve"> (Respetando los procesos pedagógicos y los procesos cognitivos)</w:t>
            </w:r>
          </w:p>
        </w:tc>
        <w:tc>
          <w:tcPr>
            <w:tcW w:w="1127" w:type="dxa"/>
          </w:tcPr>
          <w:p w:rsidR="0055347E" w:rsidRDefault="0055347E" w:rsidP="0055347E">
            <w:pPr>
              <w:pStyle w:val="Prrafodelista"/>
              <w:ind w:left="0"/>
              <w:jc w:val="both"/>
              <w:rPr>
                <w:rFonts w:ascii="Arial" w:hAnsi="Arial" w:cs="Arial"/>
                <w:b/>
                <w:i/>
                <w:sz w:val="28"/>
                <w:szCs w:val="28"/>
              </w:rPr>
            </w:pPr>
            <w:r>
              <w:rPr>
                <w:rFonts w:ascii="Arial" w:hAnsi="Arial" w:cs="Arial"/>
                <w:b/>
                <w:i/>
                <w:sz w:val="28"/>
                <w:szCs w:val="28"/>
              </w:rPr>
              <w:t>CAP.</w:t>
            </w:r>
          </w:p>
        </w:tc>
        <w:tc>
          <w:tcPr>
            <w:tcW w:w="2036" w:type="dxa"/>
          </w:tcPr>
          <w:p w:rsidR="0055347E" w:rsidRDefault="0055347E" w:rsidP="0055347E">
            <w:pPr>
              <w:pStyle w:val="Prrafodelista"/>
              <w:ind w:left="0"/>
              <w:jc w:val="both"/>
              <w:rPr>
                <w:rFonts w:ascii="Arial" w:hAnsi="Arial" w:cs="Arial"/>
                <w:b/>
                <w:i/>
                <w:sz w:val="28"/>
                <w:szCs w:val="28"/>
              </w:rPr>
            </w:pPr>
            <w:r>
              <w:rPr>
                <w:rFonts w:ascii="Arial" w:hAnsi="Arial" w:cs="Arial"/>
                <w:b/>
                <w:i/>
                <w:sz w:val="28"/>
                <w:szCs w:val="28"/>
              </w:rPr>
              <w:t>MEDIOS Y MATERIALES</w:t>
            </w:r>
          </w:p>
        </w:tc>
      </w:tr>
      <w:tr w:rsidR="0055347E" w:rsidTr="00202686">
        <w:tc>
          <w:tcPr>
            <w:tcW w:w="11089" w:type="dxa"/>
          </w:tcPr>
          <w:p w:rsidR="0055347E" w:rsidRDefault="0055347E" w:rsidP="0055347E">
            <w:pPr>
              <w:pStyle w:val="Prrafodelista"/>
              <w:ind w:left="0"/>
              <w:jc w:val="both"/>
              <w:rPr>
                <w:rFonts w:ascii="Arial" w:hAnsi="Arial" w:cs="Arial"/>
                <w:b/>
                <w:i/>
                <w:sz w:val="28"/>
                <w:szCs w:val="28"/>
              </w:rPr>
            </w:pPr>
          </w:p>
          <w:p w:rsidR="00202686" w:rsidRDefault="00202686" w:rsidP="0055347E">
            <w:pPr>
              <w:pStyle w:val="Prrafodelista"/>
              <w:ind w:left="0"/>
              <w:jc w:val="both"/>
              <w:rPr>
                <w:rFonts w:ascii="Arial" w:hAnsi="Arial" w:cs="Arial"/>
                <w:b/>
                <w:i/>
                <w:sz w:val="28"/>
                <w:szCs w:val="28"/>
              </w:rPr>
            </w:pPr>
          </w:p>
          <w:p w:rsidR="00202686" w:rsidRDefault="00202686" w:rsidP="0055347E">
            <w:pPr>
              <w:pStyle w:val="Prrafodelista"/>
              <w:ind w:left="0"/>
              <w:jc w:val="both"/>
              <w:rPr>
                <w:rFonts w:ascii="Arial" w:hAnsi="Arial" w:cs="Arial"/>
                <w:b/>
                <w:i/>
                <w:sz w:val="28"/>
                <w:szCs w:val="28"/>
              </w:rPr>
            </w:pPr>
          </w:p>
          <w:p w:rsidR="00202686" w:rsidRDefault="00202686" w:rsidP="0055347E">
            <w:pPr>
              <w:pStyle w:val="Prrafodelista"/>
              <w:ind w:left="0"/>
              <w:jc w:val="both"/>
              <w:rPr>
                <w:rFonts w:ascii="Arial" w:hAnsi="Arial" w:cs="Arial"/>
                <w:b/>
                <w:i/>
                <w:sz w:val="28"/>
                <w:szCs w:val="28"/>
              </w:rPr>
            </w:pPr>
          </w:p>
          <w:p w:rsidR="00202686" w:rsidRDefault="00202686" w:rsidP="0055347E">
            <w:pPr>
              <w:pStyle w:val="Prrafodelista"/>
              <w:ind w:left="0"/>
              <w:jc w:val="both"/>
              <w:rPr>
                <w:rFonts w:ascii="Arial" w:hAnsi="Arial" w:cs="Arial"/>
                <w:b/>
                <w:i/>
                <w:sz w:val="28"/>
                <w:szCs w:val="28"/>
              </w:rPr>
            </w:pPr>
          </w:p>
          <w:p w:rsidR="00202686" w:rsidRDefault="00202686" w:rsidP="0055347E">
            <w:pPr>
              <w:pStyle w:val="Prrafodelista"/>
              <w:ind w:left="0"/>
              <w:jc w:val="both"/>
              <w:rPr>
                <w:rFonts w:ascii="Arial" w:hAnsi="Arial" w:cs="Arial"/>
                <w:b/>
                <w:i/>
                <w:sz w:val="28"/>
                <w:szCs w:val="28"/>
              </w:rPr>
            </w:pPr>
          </w:p>
          <w:p w:rsidR="00202686" w:rsidRDefault="00202686" w:rsidP="0055347E">
            <w:pPr>
              <w:pStyle w:val="Prrafodelista"/>
              <w:ind w:left="0"/>
              <w:jc w:val="both"/>
              <w:rPr>
                <w:rFonts w:ascii="Arial" w:hAnsi="Arial" w:cs="Arial"/>
                <w:b/>
                <w:i/>
                <w:sz w:val="28"/>
                <w:szCs w:val="28"/>
              </w:rPr>
            </w:pPr>
          </w:p>
          <w:p w:rsidR="00202686" w:rsidRDefault="00202686" w:rsidP="0055347E">
            <w:pPr>
              <w:pStyle w:val="Prrafodelista"/>
              <w:ind w:left="0"/>
              <w:jc w:val="both"/>
              <w:rPr>
                <w:rFonts w:ascii="Arial" w:hAnsi="Arial" w:cs="Arial"/>
                <w:b/>
                <w:i/>
                <w:sz w:val="28"/>
                <w:szCs w:val="28"/>
              </w:rPr>
            </w:pPr>
          </w:p>
          <w:p w:rsidR="00202686" w:rsidRDefault="00202686" w:rsidP="0055347E">
            <w:pPr>
              <w:pStyle w:val="Prrafodelista"/>
              <w:ind w:left="0"/>
              <w:jc w:val="both"/>
              <w:rPr>
                <w:rFonts w:ascii="Arial" w:hAnsi="Arial" w:cs="Arial"/>
                <w:b/>
                <w:i/>
                <w:sz w:val="28"/>
                <w:szCs w:val="28"/>
              </w:rPr>
            </w:pPr>
          </w:p>
        </w:tc>
        <w:tc>
          <w:tcPr>
            <w:tcW w:w="1127" w:type="dxa"/>
          </w:tcPr>
          <w:p w:rsidR="0055347E" w:rsidRDefault="0055347E" w:rsidP="0055347E">
            <w:pPr>
              <w:pStyle w:val="Prrafodelista"/>
              <w:ind w:left="0"/>
              <w:jc w:val="both"/>
              <w:rPr>
                <w:rFonts w:ascii="Arial" w:hAnsi="Arial" w:cs="Arial"/>
                <w:b/>
                <w:i/>
                <w:sz w:val="28"/>
                <w:szCs w:val="28"/>
              </w:rPr>
            </w:pPr>
          </w:p>
        </w:tc>
        <w:tc>
          <w:tcPr>
            <w:tcW w:w="2036" w:type="dxa"/>
          </w:tcPr>
          <w:p w:rsidR="0055347E" w:rsidRDefault="0055347E" w:rsidP="0055347E">
            <w:pPr>
              <w:pStyle w:val="Prrafodelista"/>
              <w:ind w:left="0"/>
              <w:jc w:val="both"/>
              <w:rPr>
                <w:rFonts w:ascii="Arial" w:hAnsi="Arial" w:cs="Arial"/>
                <w:b/>
                <w:i/>
                <w:sz w:val="28"/>
                <w:szCs w:val="28"/>
              </w:rPr>
            </w:pPr>
          </w:p>
        </w:tc>
      </w:tr>
    </w:tbl>
    <w:p w:rsidR="0055347E" w:rsidRDefault="00202686" w:rsidP="00922E7C">
      <w:pPr>
        <w:pStyle w:val="Prrafodelista"/>
        <w:numPr>
          <w:ilvl w:val="0"/>
          <w:numId w:val="17"/>
        </w:numPr>
        <w:jc w:val="both"/>
        <w:rPr>
          <w:rFonts w:ascii="Arial" w:hAnsi="Arial" w:cs="Arial"/>
          <w:b/>
          <w:i/>
          <w:sz w:val="28"/>
          <w:szCs w:val="28"/>
        </w:rPr>
      </w:pPr>
      <w:r>
        <w:rPr>
          <w:rFonts w:ascii="Arial" w:hAnsi="Arial" w:cs="Arial"/>
          <w:b/>
          <w:i/>
          <w:sz w:val="28"/>
          <w:szCs w:val="28"/>
        </w:rPr>
        <w:t>Observaciones…………………………………………………………………………………………………………</w:t>
      </w:r>
    </w:p>
    <w:p w:rsidR="00202686" w:rsidRPr="0055347E" w:rsidRDefault="00202686" w:rsidP="00922E7C">
      <w:pPr>
        <w:pStyle w:val="Prrafodelista"/>
        <w:numPr>
          <w:ilvl w:val="0"/>
          <w:numId w:val="17"/>
        </w:numPr>
        <w:jc w:val="both"/>
        <w:rPr>
          <w:rFonts w:ascii="Arial" w:hAnsi="Arial" w:cs="Arial"/>
          <w:b/>
          <w:i/>
          <w:sz w:val="28"/>
          <w:szCs w:val="28"/>
        </w:rPr>
      </w:pPr>
      <w:r>
        <w:rPr>
          <w:rFonts w:ascii="Arial" w:hAnsi="Arial" w:cs="Arial"/>
          <w:b/>
          <w:i/>
          <w:sz w:val="28"/>
          <w:szCs w:val="28"/>
        </w:rPr>
        <w:t>Firma y sello del director</w:t>
      </w:r>
    </w:p>
    <w:p w:rsidR="00DC66DC" w:rsidRDefault="00DC66DC" w:rsidP="00DC66DC">
      <w:pPr>
        <w:ind w:left="360"/>
        <w:jc w:val="both"/>
        <w:rPr>
          <w:rFonts w:ascii="Arial" w:hAnsi="Arial" w:cs="Arial"/>
          <w:b/>
          <w:i/>
          <w:sz w:val="28"/>
          <w:szCs w:val="28"/>
        </w:rPr>
      </w:pPr>
    </w:p>
    <w:p w:rsidR="00DC66DC" w:rsidRDefault="00DC66DC" w:rsidP="00DC66DC">
      <w:pPr>
        <w:tabs>
          <w:tab w:val="left" w:pos="6300"/>
        </w:tabs>
        <w:rPr>
          <w:rFonts w:ascii="Arial" w:hAnsi="Arial" w:cs="Arial"/>
          <w:b/>
          <w:sz w:val="28"/>
          <w:szCs w:val="28"/>
        </w:rPr>
      </w:pPr>
      <w:r>
        <w:rPr>
          <w:rFonts w:ascii="Arial" w:hAnsi="Arial" w:cs="Arial"/>
          <w:b/>
          <w:sz w:val="28"/>
          <w:szCs w:val="28"/>
        </w:rPr>
        <w:br w:type="page"/>
      </w:r>
      <w:r>
        <w:rPr>
          <w:rFonts w:ascii="Arial" w:hAnsi="Arial" w:cs="Arial"/>
          <w:b/>
          <w:sz w:val="28"/>
          <w:szCs w:val="28"/>
        </w:rPr>
        <w:lastRenderedPageBreak/>
        <w:t>Recordemos  la estructura del cuento:</w:t>
      </w:r>
    </w:p>
    <w:p w:rsidR="00DC66DC" w:rsidRDefault="00E874B3" w:rsidP="00DC66DC">
      <w:pPr>
        <w:rPr>
          <w:rFonts w:ascii="Arial" w:hAnsi="Arial" w:cs="Arial"/>
          <w:b/>
          <w:sz w:val="28"/>
          <w:szCs w:val="28"/>
        </w:rPr>
      </w:pPr>
      <w:r>
        <w:rPr>
          <w:noProof/>
          <w:lang w:eastAsia="es-ES"/>
        </w:rPr>
        <w:pict>
          <v:group id="_x0000_s1191" style="position:absolute;margin-left:101.6pt;margin-top:5.4pt;width:482.3pt;height:406.7pt;z-index:251709440" coordorigin="3450,3063" coordsize="9646,8134">
            <v:roundrect id="_x0000_s1192" style="position:absolute;left:3450;top:3063;width:8154;height:8025" arcsize="10923f">
              <v:textbox style="mso-next-textbox:#_x0000_s1192">
                <w:txbxContent>
                  <w:p w:rsidR="00E874B3" w:rsidRDefault="00E874B3" w:rsidP="00DC66DC">
                    <w:pPr>
                      <w:spacing w:line="240" w:lineRule="auto"/>
                    </w:pPr>
                  </w:p>
                </w:txbxContent>
              </v:textbox>
            </v:roundrect>
            <v:group id="_x0000_s1193" style="position:absolute;left:4066;top:3311;width:9030;height:7886" coordorigin="3991,2740" coordsize="9030,7886">
              <v:shapetype id="_x0000_t32" coordsize="21600,21600" o:spt="32" o:oned="t" path="m,l21600,21600e" filled="f">
                <v:path arrowok="t" fillok="f" o:connecttype="none"/>
                <o:lock v:ext="edit" shapetype="t"/>
              </v:shapetype>
              <v:shape id="_x0000_s1194" type="#_x0000_t32" style="position:absolute;left:6212;top:10259;width:2610;height:1" o:connectortype="straight"/>
              <v:group id="_x0000_s1195" style="position:absolute;left:3991;top:2740;width:9030;height:7028" coordorigin="3991,3489" coordsize="9030,7028">
                <v:shape id="_x0000_s1196" type="#_x0000_t32" style="position:absolute;left:5086;top:4019;width:3000;height:0" o:connectortype="straight"/>
                <v:shape id="_x0000_s1197" type="#_x0000_t32" style="position:absolute;left:3991;top:5465;width:5175;height:1" o:connectortype="straight"/>
                <v:shape id="_x0000_s1198" type="#_x0000_t32" style="position:absolute;left:4066;top:6302;width:5100;height:1" o:connectortype="straight"/>
                <v:shape id="_x0000_s1199" type="#_x0000_t32" style="position:absolute;left:4216;top:8416;width:5025;height:1" o:connectortype="straight"/>
                <v:shape id="_x0000_s1200" type="#_x0000_t32" style="position:absolute;left:4216;top:7434;width:5025;height:1" o:connectortype="straight"/>
                <v:shape id="_x0000_s1201" type="#_x0000_t32" style="position:absolute;left:4216;top:7958;width:5025;height:1" o:connectortype="straight"/>
                <v:shape id="_x0000_s1202" type="#_x0000_t13" style="position:absolute;left:9931;top:3489;width:3000;height:825">
                  <v:textbox style="mso-next-textbox:#_x0000_s1202">
                    <w:txbxContent>
                      <w:p w:rsidR="00E874B3" w:rsidRDefault="00E874B3" w:rsidP="00DC66DC">
                        <w:pPr>
                          <w:jc w:val="center"/>
                        </w:pPr>
                        <w:r>
                          <w:t>TÍTULO</w:t>
                        </w:r>
                      </w:p>
                    </w:txbxContent>
                  </v:textbox>
                </v:shape>
                <v:shape id="_x0000_s1203" type="#_x0000_t13" style="position:absolute;left:9856;top:7291;width:3165;height:1021">
                  <v:textbox style="mso-next-textbox:#_x0000_s1203">
                    <w:txbxContent>
                      <w:p w:rsidR="00E874B3" w:rsidRDefault="00E874B3" w:rsidP="00DC66DC">
                        <w:pPr>
                          <w:jc w:val="center"/>
                        </w:pPr>
                        <w:r>
                          <w:t>PÁRRAFO  DE NUDO</w:t>
                        </w:r>
                      </w:p>
                    </w:txbxContent>
                  </v:textbox>
                </v:shape>
                <v:shape id="_x0000_s1204" type="#_x0000_t13" style="position:absolute;left:9931;top:5504;width:3000;height:1007">
                  <v:textbox style="mso-next-textbox:#_x0000_s1204">
                    <w:txbxContent>
                      <w:p w:rsidR="00E874B3" w:rsidRDefault="00E874B3" w:rsidP="00DC66DC">
                        <w:pPr>
                          <w:jc w:val="center"/>
                        </w:pPr>
                        <w:r>
                          <w:t>PÁRRAFO DE  INICIO</w:t>
                        </w:r>
                      </w:p>
                    </w:txbxContent>
                  </v:textbox>
                </v:shape>
                <v:shape id="_x0000_s1205" type="#_x0000_t13" style="position:absolute;left:9916;top:9302;width:3015;height:1215">
                  <v:textbox style="mso-next-textbox:#_x0000_s1205">
                    <w:txbxContent>
                      <w:p w:rsidR="00E874B3" w:rsidRDefault="00E874B3" w:rsidP="00DC66DC">
                        <w:pPr>
                          <w:jc w:val="center"/>
                        </w:pPr>
                        <w:r>
                          <w:t>PÁRRAFO DE DESENLACE</w:t>
                        </w:r>
                      </w:p>
                    </w:txbxContent>
                  </v:textbox>
                </v:shape>
                <v:shape id="_x0000_s1206" type="#_x0000_t32" style="position:absolute;left:4366;top:9586;width:4980;height:1" o:connectortype="straight"/>
                <v:shape id="_x0000_s1207" type="#_x0000_t32" style="position:absolute;left:4366;top:10171;width:4875;height:1" o:connectortype="straight"/>
              </v:group>
              <v:shape id="_x0000_s1208" type="#_x0000_t13" style="position:absolute;left:9541;top:9531;width:3015;height:1095">
                <v:textbox style="mso-next-textbox:#_x0000_s1208">
                  <w:txbxContent>
                    <w:p w:rsidR="00E874B3" w:rsidRDefault="00E874B3" w:rsidP="00DC66DC">
                      <w:pPr>
                        <w:jc w:val="center"/>
                      </w:pPr>
                      <w:r>
                        <w:t>AUTOR</w:t>
                      </w:r>
                    </w:p>
                  </w:txbxContent>
                </v:textbox>
              </v:shape>
            </v:group>
          </v:group>
        </w:pict>
      </w:r>
    </w:p>
    <w:p w:rsidR="00DC66DC" w:rsidRDefault="00DC66DC" w:rsidP="00DC66DC">
      <w:pPr>
        <w:rPr>
          <w:rFonts w:ascii="Arial" w:hAnsi="Arial" w:cs="Arial"/>
          <w:b/>
          <w:sz w:val="28"/>
          <w:szCs w:val="28"/>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r>
        <w:rPr>
          <w:rFonts w:ascii="Arial" w:hAnsi="Arial" w:cs="Arial"/>
        </w:rPr>
        <w:t xml:space="preserve">                                                                                                                                   </w:t>
      </w: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DC66DC" w:rsidP="00DC66DC">
      <w:pPr>
        <w:tabs>
          <w:tab w:val="left" w:pos="6300"/>
        </w:tabs>
        <w:spacing w:line="240" w:lineRule="auto"/>
        <w:rPr>
          <w:rFonts w:ascii="Arial" w:hAnsi="Arial" w:cs="Arial"/>
        </w:rPr>
      </w:pPr>
    </w:p>
    <w:p w:rsidR="00DC66DC" w:rsidRDefault="00E874B3" w:rsidP="00DC66DC">
      <w:pPr>
        <w:spacing w:before="240"/>
        <w:rPr>
          <w:rFonts w:ascii="Arial" w:hAnsi="Arial" w:cs="Arial"/>
          <w:sz w:val="32"/>
          <w:szCs w:val="32"/>
        </w:rPr>
      </w:pPr>
      <w:r>
        <w:rPr>
          <w:rFonts w:ascii="Arial" w:hAnsi="Arial" w:cs="Arial"/>
          <w:noProof/>
          <w:sz w:val="32"/>
          <w:szCs w:val="32"/>
          <w:lang w:eastAsia="es-ES"/>
        </w:rPr>
        <w:lastRenderedPageBreak/>
        <w:pict>
          <v:group id="_x0000_s1222" style="position:absolute;margin-left:6.25pt;margin-top:-11.8pt;width:712.7pt;height:449.4pt;z-index:251723776" coordorigin="1543,1655" coordsize="14254,8361">
            <v:roundrect id="_x0000_s1223" style="position:absolute;left:1543;top:1655;width:13605;height:1827" arcsize="10923f">
              <v:textbox style="mso-next-textbox:#_x0000_s1223">
                <w:txbxContent>
                  <w:p w:rsidR="00E874B3" w:rsidRPr="00393B41" w:rsidRDefault="00E874B3" w:rsidP="00DC66DC">
                    <w:pPr>
                      <w:tabs>
                        <w:tab w:val="left" w:pos="6300"/>
                      </w:tabs>
                      <w:jc w:val="center"/>
                      <w:rPr>
                        <w:rFonts w:ascii="Arial" w:hAnsi="Arial" w:cs="Arial"/>
                        <w:b/>
                        <w:sz w:val="32"/>
                        <w:szCs w:val="32"/>
                      </w:rPr>
                    </w:pPr>
                    <w:r>
                      <w:rPr>
                        <w:rFonts w:ascii="Arial" w:hAnsi="Arial" w:cs="Arial"/>
                        <w:b/>
                        <w:sz w:val="32"/>
                        <w:szCs w:val="32"/>
                      </w:rPr>
                      <w:t>FICHA  DE COMPRENSIÓN DE LECTURA</w:t>
                    </w:r>
                  </w:p>
                  <w:p w:rsidR="00E874B3" w:rsidRDefault="00E874B3" w:rsidP="00DC66DC">
                    <w:r>
                      <w:t>NOMBRE: ________________________________     FECHA ___________________________________</w:t>
                    </w:r>
                  </w:p>
                  <w:p w:rsidR="00E874B3" w:rsidRDefault="00E874B3" w:rsidP="00DC66DC">
                    <w:r>
                      <w:t>ÁREA: _______________________________________________________________________________</w:t>
                    </w:r>
                  </w:p>
                </w:txbxContent>
              </v:textbox>
            </v:roundrect>
            <v:roundrect id="_x0000_s1224" style="position:absolute;left:1543;top:3804;width:11131;height:6212" arcsize="10923f">
              <v:textbox style="mso-next-textbox:#_x0000_s1224">
                <w:txbxContent>
                  <w:p w:rsidR="00E874B3" w:rsidRPr="00503D71" w:rsidRDefault="00E874B3" w:rsidP="00DC66DC">
                    <w:pPr>
                      <w:jc w:val="center"/>
                      <w:rPr>
                        <w:b/>
                        <w:sz w:val="25"/>
                        <w:szCs w:val="25"/>
                        <w:u w:val="single"/>
                      </w:rPr>
                    </w:pPr>
                    <w:r>
                      <w:rPr>
                        <w:b/>
                        <w:sz w:val="26"/>
                        <w:szCs w:val="26"/>
                        <w:u w:val="single"/>
                      </w:rPr>
                      <w:t>EL CÓNDOR CON HIPO</w:t>
                    </w:r>
                  </w:p>
                  <w:p w:rsidR="00E874B3" w:rsidRPr="00503D71" w:rsidRDefault="00E874B3" w:rsidP="00DC66DC">
                    <w:pPr>
                      <w:jc w:val="both"/>
                      <w:rPr>
                        <w:rFonts w:ascii="Arial" w:hAnsi="Arial" w:cs="Arial"/>
                        <w:sz w:val="25"/>
                        <w:szCs w:val="25"/>
                      </w:rPr>
                    </w:pPr>
                    <w:r w:rsidRPr="00503D71">
                      <w:rPr>
                        <w:rFonts w:ascii="Arial" w:hAnsi="Arial" w:cs="Arial"/>
                        <w:sz w:val="25"/>
                        <w:szCs w:val="25"/>
                      </w:rPr>
                      <w:t>Un día  un cóndor  aventurero  llamado pepe vivía en una cueva en los andes,  entonces bajó desde la cueva  para buscar  algo que comer, de pronto le dio un terrible hipo.</w:t>
                    </w:r>
                  </w:p>
                  <w:p w:rsidR="00E874B3" w:rsidRPr="00503D71" w:rsidRDefault="00E874B3" w:rsidP="00DC66DC">
                    <w:pPr>
                      <w:jc w:val="both"/>
                      <w:rPr>
                        <w:rFonts w:ascii="Arial" w:hAnsi="Arial" w:cs="Arial"/>
                        <w:sz w:val="25"/>
                        <w:szCs w:val="25"/>
                      </w:rPr>
                    </w:pPr>
                    <w:r w:rsidRPr="00503D71">
                      <w:rPr>
                        <w:rFonts w:ascii="Arial" w:hAnsi="Arial" w:cs="Arial"/>
                        <w:sz w:val="25"/>
                        <w:szCs w:val="25"/>
                      </w:rPr>
                      <w:t>Entonces  decidió buscar ayuda  y consultó con un zorro que le recomendó que se parara de una pata y así se quede hasta que se le quite el hipo, pero era en vano el hipo no se le quitaba.</w:t>
                    </w:r>
                  </w:p>
                  <w:p w:rsidR="00E874B3" w:rsidRPr="00503D71" w:rsidRDefault="00E874B3" w:rsidP="00DC66DC">
                    <w:pPr>
                      <w:jc w:val="both"/>
                      <w:rPr>
                        <w:rFonts w:ascii="Arial" w:hAnsi="Arial" w:cs="Arial"/>
                        <w:sz w:val="25"/>
                        <w:szCs w:val="25"/>
                      </w:rPr>
                    </w:pPr>
                    <w:r w:rsidRPr="00503D71">
                      <w:rPr>
                        <w:rFonts w:ascii="Arial" w:hAnsi="Arial" w:cs="Arial"/>
                        <w:sz w:val="25"/>
                        <w:szCs w:val="25"/>
                      </w:rPr>
                      <w:t>Luego  se encontró  con una serpiente que le aconsejó que  se parara de cabeza y así podría librarse del hipo, el cóndor hizo lo que le dijo, pero el hipo no se le quitaba.</w:t>
                    </w:r>
                  </w:p>
                  <w:p w:rsidR="00E874B3" w:rsidRPr="00503D71" w:rsidRDefault="00E874B3" w:rsidP="00DC66DC">
                    <w:pPr>
                      <w:jc w:val="both"/>
                      <w:rPr>
                        <w:rFonts w:ascii="Arial" w:hAnsi="Arial" w:cs="Arial"/>
                        <w:sz w:val="25"/>
                        <w:szCs w:val="25"/>
                      </w:rPr>
                    </w:pPr>
                    <w:r w:rsidRPr="00503D71">
                      <w:rPr>
                        <w:rFonts w:ascii="Arial" w:hAnsi="Arial" w:cs="Arial"/>
                        <w:sz w:val="25"/>
                        <w:szCs w:val="25"/>
                      </w:rPr>
                      <w:t>Posteriormente  apareció   un águila que le aconsejó  bailar para que se libre del hipo, y así lo hizo, pero el hipo persistía.</w:t>
                    </w:r>
                  </w:p>
                  <w:p w:rsidR="00E874B3" w:rsidRPr="00503D71" w:rsidRDefault="00E874B3" w:rsidP="00DC66DC">
                    <w:pPr>
                      <w:jc w:val="both"/>
                      <w:rPr>
                        <w:rFonts w:ascii="Arial" w:hAnsi="Arial" w:cs="Arial"/>
                        <w:sz w:val="25"/>
                        <w:szCs w:val="25"/>
                      </w:rPr>
                    </w:pPr>
                    <w:r w:rsidRPr="00503D71">
                      <w:rPr>
                        <w:rFonts w:ascii="Arial" w:hAnsi="Arial" w:cs="Arial"/>
                        <w:sz w:val="25"/>
                        <w:szCs w:val="25"/>
                      </w:rPr>
                      <w:t>Finalmente mientras daba sus pasos de baile  tropezó  y cayó en un charco de lodo, fue tan grande el susto que se dio que el hipo se le quitó.</w:t>
                    </w:r>
                  </w:p>
                  <w:p w:rsidR="00E874B3" w:rsidRDefault="00E874B3" w:rsidP="00DC66DC">
                    <w:pPr>
                      <w:jc w:val="both"/>
                      <w:rPr>
                        <w:rFonts w:ascii="Arial" w:hAnsi="Arial" w:cs="Arial"/>
                      </w:rPr>
                    </w:pPr>
                    <w:r w:rsidRPr="00503D71">
                      <w:rPr>
                        <w:rFonts w:ascii="Arial" w:hAnsi="Arial" w:cs="Arial"/>
                        <w:sz w:val="25"/>
                        <w:szCs w:val="25"/>
                      </w:rPr>
                      <w:t>Por último el cóndor agradeció a todos sus amigos por haberle dado consejos y se fue a su cueva a descansar.</w:t>
                    </w:r>
                  </w:p>
                </w:txbxContent>
              </v:textbox>
            </v:roundrect>
            <v:roundrect id="_x0000_s1225" style="position:absolute;left:12756;top:3998;width:3041;height:5683" arcsize="10923f">
              <v:textbox style="mso-next-textbox:#_x0000_s1225">
                <w:txbxContent>
                  <w:p w:rsidR="00E874B3" w:rsidRDefault="00E874B3" w:rsidP="00DC66DC">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0" o:spid="_x0000_i1026" type="#_x0000_t75" style="width:145.65pt;height:260.75pt;visibility:visible">
                          <v:imagedata r:id="rId7" o:title="condor"/>
                        </v:shape>
                      </w:pict>
                    </w:r>
                  </w:p>
                </w:txbxContent>
              </v:textbox>
            </v:roundrect>
          </v:group>
        </w:pict>
      </w:r>
    </w:p>
    <w:p w:rsidR="00DC66DC" w:rsidRDefault="00DC66DC" w:rsidP="00DC66DC">
      <w:pPr>
        <w:spacing w:before="240"/>
        <w:rPr>
          <w:rFonts w:ascii="Arial" w:hAnsi="Arial" w:cs="Arial"/>
          <w:sz w:val="32"/>
          <w:szCs w:val="32"/>
        </w:rPr>
      </w:pPr>
    </w:p>
    <w:p w:rsidR="00DC66DC" w:rsidRDefault="00DC66DC" w:rsidP="00DC66DC">
      <w:pPr>
        <w:spacing w:before="240"/>
        <w:rPr>
          <w:rFonts w:ascii="Arial" w:hAnsi="Arial" w:cs="Arial"/>
          <w:sz w:val="32"/>
          <w:szCs w:val="32"/>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rPr>
      </w:pPr>
    </w:p>
    <w:p w:rsidR="00DC66DC" w:rsidRDefault="00DC66DC" w:rsidP="00DC66DC">
      <w:pPr>
        <w:tabs>
          <w:tab w:val="left" w:pos="6300"/>
        </w:tabs>
        <w:rPr>
          <w:rFonts w:ascii="Arial" w:hAnsi="Arial" w:cs="Arial"/>
          <w:b/>
          <w:i/>
        </w:rPr>
      </w:pPr>
      <w:r w:rsidRPr="00393B41">
        <w:rPr>
          <w:rFonts w:ascii="Arial" w:hAnsi="Arial" w:cs="Arial"/>
          <w:i/>
        </w:rPr>
        <w:lastRenderedPageBreak/>
        <w:t>DESPUÉS</w:t>
      </w:r>
      <w:r>
        <w:rPr>
          <w:rFonts w:ascii="Arial" w:hAnsi="Arial" w:cs="Arial"/>
          <w:b/>
          <w:i/>
        </w:rPr>
        <w:t xml:space="preserve"> DE LEER  EL TEXTO RESPONDE A LAS SIGUIENTES PREGUNTAS:</w:t>
      </w:r>
    </w:p>
    <w:p w:rsidR="00DC66DC" w:rsidRPr="00393B41" w:rsidRDefault="00DC66DC" w:rsidP="00DC66DC">
      <w:pPr>
        <w:tabs>
          <w:tab w:val="left" w:pos="6300"/>
        </w:tabs>
        <w:rPr>
          <w:rFonts w:ascii="Arial" w:hAnsi="Arial" w:cs="Arial"/>
          <w:b/>
          <w:i/>
        </w:rPr>
      </w:pPr>
      <w:r>
        <w:rPr>
          <w:rFonts w:ascii="Arial" w:hAnsi="Arial" w:cs="Arial"/>
          <w:b/>
          <w:i/>
        </w:rPr>
        <w:t>Encierra la respuesta correcta.</w:t>
      </w:r>
    </w:p>
    <w:p w:rsidR="00DC66DC" w:rsidRDefault="00DC66DC" w:rsidP="00922E7C">
      <w:pPr>
        <w:pStyle w:val="Prrafodelista"/>
        <w:numPr>
          <w:ilvl w:val="0"/>
          <w:numId w:val="13"/>
        </w:numPr>
        <w:spacing w:after="0" w:line="240" w:lineRule="auto"/>
        <w:rPr>
          <w:rFonts w:ascii="Arial" w:hAnsi="Arial" w:cs="Arial"/>
          <w:sz w:val="28"/>
          <w:szCs w:val="28"/>
        </w:rPr>
      </w:pPr>
      <w:r>
        <w:rPr>
          <w:rFonts w:ascii="Arial" w:hAnsi="Arial" w:cs="Arial"/>
        </w:rPr>
        <w:t xml:space="preserve"> </w:t>
      </w:r>
      <w:r>
        <w:rPr>
          <w:rFonts w:ascii="Arial" w:hAnsi="Arial" w:cs="Arial"/>
          <w:sz w:val="28"/>
          <w:szCs w:val="28"/>
        </w:rPr>
        <w:t>¿Quiénes son los personajes?</w:t>
      </w:r>
    </w:p>
    <w:p w:rsidR="00DC66DC" w:rsidRDefault="00DC66DC" w:rsidP="00DC66DC">
      <w:pPr>
        <w:pStyle w:val="Prrafodelista"/>
        <w:rPr>
          <w:rFonts w:ascii="Arial" w:hAnsi="Arial" w:cs="Arial"/>
        </w:rPr>
      </w:pPr>
    </w:p>
    <w:p w:rsidR="00DC66DC" w:rsidRDefault="00DC66DC" w:rsidP="00922E7C">
      <w:pPr>
        <w:pStyle w:val="Prrafodelista"/>
        <w:numPr>
          <w:ilvl w:val="0"/>
          <w:numId w:val="14"/>
        </w:numPr>
        <w:spacing w:after="0" w:line="240" w:lineRule="auto"/>
        <w:rPr>
          <w:rFonts w:ascii="Arial" w:hAnsi="Arial" w:cs="Arial"/>
        </w:rPr>
      </w:pPr>
      <w:r>
        <w:rPr>
          <w:rFonts w:ascii="Arial" w:hAnsi="Arial" w:cs="Arial"/>
        </w:rPr>
        <w:t>El  cóndor  y los andes.</w:t>
      </w:r>
    </w:p>
    <w:p w:rsidR="00DC66DC" w:rsidRDefault="00DC66DC" w:rsidP="00922E7C">
      <w:pPr>
        <w:pStyle w:val="Prrafodelista"/>
        <w:numPr>
          <w:ilvl w:val="0"/>
          <w:numId w:val="14"/>
        </w:numPr>
        <w:spacing w:after="0" w:line="240" w:lineRule="auto"/>
        <w:rPr>
          <w:rFonts w:ascii="Arial" w:hAnsi="Arial" w:cs="Arial"/>
        </w:rPr>
      </w:pPr>
      <w:r>
        <w:rPr>
          <w:rFonts w:ascii="Arial" w:hAnsi="Arial" w:cs="Arial"/>
        </w:rPr>
        <w:t>El cóndor, la serpiente, el zorro y el águila.</w:t>
      </w:r>
    </w:p>
    <w:p w:rsidR="00DC66DC" w:rsidRPr="00393B41" w:rsidRDefault="00DC66DC" w:rsidP="00922E7C">
      <w:pPr>
        <w:pStyle w:val="Prrafodelista"/>
        <w:numPr>
          <w:ilvl w:val="0"/>
          <w:numId w:val="14"/>
        </w:numPr>
        <w:spacing w:after="0" w:line="240" w:lineRule="auto"/>
        <w:rPr>
          <w:rFonts w:ascii="Arial" w:hAnsi="Arial" w:cs="Arial"/>
        </w:rPr>
      </w:pPr>
      <w:r>
        <w:rPr>
          <w:rFonts w:ascii="Arial" w:hAnsi="Arial" w:cs="Arial"/>
        </w:rPr>
        <w:t>El cóndor y la serpiente.</w:t>
      </w:r>
    </w:p>
    <w:p w:rsidR="00DC66DC" w:rsidRDefault="00DC66DC" w:rsidP="00922E7C">
      <w:pPr>
        <w:pStyle w:val="Prrafodelista"/>
        <w:numPr>
          <w:ilvl w:val="0"/>
          <w:numId w:val="13"/>
        </w:numPr>
        <w:spacing w:after="0" w:line="240" w:lineRule="auto"/>
        <w:rPr>
          <w:rFonts w:ascii="Arial" w:hAnsi="Arial" w:cs="Arial"/>
          <w:sz w:val="28"/>
          <w:szCs w:val="28"/>
        </w:rPr>
      </w:pPr>
      <w:r>
        <w:rPr>
          <w:rFonts w:ascii="Arial" w:hAnsi="Arial" w:cs="Arial"/>
          <w:sz w:val="28"/>
          <w:szCs w:val="28"/>
        </w:rPr>
        <w:t>¿Dónde suceden los hechos?</w:t>
      </w:r>
    </w:p>
    <w:p w:rsidR="00DC66DC" w:rsidRDefault="00DC66DC" w:rsidP="00DC66DC">
      <w:pPr>
        <w:rPr>
          <w:rFonts w:ascii="Arial" w:hAnsi="Arial" w:cs="Arial"/>
        </w:rPr>
      </w:pPr>
    </w:p>
    <w:p w:rsidR="00DC66DC" w:rsidRDefault="00DC66DC" w:rsidP="00922E7C">
      <w:pPr>
        <w:pStyle w:val="Prrafodelista"/>
        <w:numPr>
          <w:ilvl w:val="0"/>
          <w:numId w:val="15"/>
        </w:numPr>
        <w:tabs>
          <w:tab w:val="left" w:pos="1418"/>
        </w:tabs>
        <w:spacing w:after="0" w:line="240" w:lineRule="auto"/>
        <w:rPr>
          <w:rFonts w:ascii="Arial" w:hAnsi="Arial" w:cs="Arial"/>
        </w:rPr>
      </w:pPr>
      <w:r>
        <w:rPr>
          <w:rFonts w:ascii="Arial" w:hAnsi="Arial" w:cs="Arial"/>
        </w:rPr>
        <w:t>En los  andes.</w:t>
      </w:r>
    </w:p>
    <w:p w:rsidR="00DC66DC" w:rsidRDefault="00DC66DC" w:rsidP="00922E7C">
      <w:pPr>
        <w:pStyle w:val="Prrafodelista"/>
        <w:numPr>
          <w:ilvl w:val="0"/>
          <w:numId w:val="15"/>
        </w:numPr>
        <w:tabs>
          <w:tab w:val="left" w:pos="1418"/>
        </w:tabs>
        <w:spacing w:after="0" w:line="240" w:lineRule="auto"/>
        <w:rPr>
          <w:rFonts w:ascii="Arial" w:hAnsi="Arial" w:cs="Arial"/>
        </w:rPr>
      </w:pPr>
      <w:r>
        <w:rPr>
          <w:rFonts w:ascii="Arial" w:hAnsi="Arial" w:cs="Arial"/>
        </w:rPr>
        <w:t>En el parque.</w:t>
      </w:r>
    </w:p>
    <w:p w:rsidR="00DC66DC" w:rsidRPr="00393B41" w:rsidRDefault="00DC66DC" w:rsidP="00922E7C">
      <w:pPr>
        <w:pStyle w:val="Prrafodelista"/>
        <w:numPr>
          <w:ilvl w:val="0"/>
          <w:numId w:val="15"/>
        </w:numPr>
        <w:tabs>
          <w:tab w:val="left" w:pos="1418"/>
        </w:tabs>
        <w:spacing w:after="0" w:line="240" w:lineRule="auto"/>
        <w:rPr>
          <w:rFonts w:ascii="Arial" w:hAnsi="Arial" w:cs="Arial"/>
        </w:rPr>
      </w:pPr>
      <w:r>
        <w:rPr>
          <w:rFonts w:ascii="Arial" w:hAnsi="Arial" w:cs="Arial"/>
        </w:rPr>
        <w:t>En  el zoológico.</w:t>
      </w:r>
    </w:p>
    <w:p w:rsidR="00DC66DC" w:rsidRDefault="00DC66DC" w:rsidP="00922E7C">
      <w:pPr>
        <w:pStyle w:val="Prrafodelista"/>
        <w:numPr>
          <w:ilvl w:val="0"/>
          <w:numId w:val="13"/>
        </w:numPr>
        <w:spacing w:after="0" w:line="240" w:lineRule="auto"/>
        <w:rPr>
          <w:rFonts w:ascii="Arial" w:hAnsi="Arial" w:cs="Arial"/>
          <w:sz w:val="28"/>
          <w:szCs w:val="28"/>
        </w:rPr>
      </w:pPr>
      <w:r>
        <w:rPr>
          <w:rFonts w:ascii="Arial" w:hAnsi="Arial" w:cs="Arial"/>
          <w:sz w:val="28"/>
          <w:szCs w:val="28"/>
        </w:rPr>
        <w:t>Une cada palabra con su significado</w:t>
      </w:r>
    </w:p>
    <w:p w:rsidR="00DC66DC" w:rsidRDefault="00E874B3" w:rsidP="00DC66DC">
      <w:pPr>
        <w:tabs>
          <w:tab w:val="left" w:pos="6300"/>
        </w:tabs>
        <w:rPr>
          <w:rFonts w:ascii="Arial" w:hAnsi="Arial" w:cs="Arial"/>
        </w:rPr>
      </w:pPr>
      <w:r>
        <w:pict>
          <v:roundrect id="_x0000_s1215" style="position:absolute;margin-left:364.9pt;margin-top:7.5pt;width:218.65pt;height:20.55pt;z-index:251716608" arcsize="10923f" fillcolor="#92cddc" strokecolor="#92cddc" strokeweight="1pt">
            <v:fill color2="#daeef3" angle="-45" focus="-50%" type="gradient"/>
            <v:shadow on="t" type="perspective" color="#205867" opacity=".5" offset="1pt" offset2="-3pt"/>
            <v:textbox style="mso-next-textbox:#_x0000_s1215">
              <w:txbxContent>
                <w:p w:rsidR="00E874B3" w:rsidRDefault="00E874B3" w:rsidP="00DC66DC">
                  <w:pPr>
                    <w:jc w:val="center"/>
                    <w:rPr>
                      <w:rFonts w:ascii="Arial" w:hAnsi="Arial" w:cs="Arial"/>
                    </w:rPr>
                  </w:pPr>
                  <w:r>
                    <w:rPr>
                      <w:rFonts w:ascii="Arial" w:hAnsi="Arial" w:cs="Arial"/>
                    </w:rPr>
                    <w:t>Durar por largo tiempo.</w:t>
                  </w:r>
                </w:p>
              </w:txbxContent>
            </v:textbox>
          </v:roundrect>
        </w:pict>
      </w:r>
      <w:r>
        <w:pict>
          <v:roundrect id="_x0000_s1212" style="position:absolute;margin-left:60.4pt;margin-top:12.75pt;width:147.05pt;height:24pt;z-index:251713536" arcsize="10923f" fillcolor="#92cddc" strokecolor="#92cddc" strokeweight="1pt">
            <v:fill color2="#daeef3" angle="-45" focusposition="1" focussize="" focus="-50%" type="gradient"/>
            <v:shadow on="t" type="perspective" color="#205867" opacity=".5" offset="1pt" offset2="-3pt"/>
            <v:textbox style="mso-next-textbox:#_x0000_s1212">
              <w:txbxContent>
                <w:p w:rsidR="00E874B3" w:rsidRDefault="00E874B3" w:rsidP="00DC66DC">
                  <w:pPr>
                    <w:jc w:val="center"/>
                    <w:rPr>
                      <w:rFonts w:ascii="Arial" w:hAnsi="Arial" w:cs="Arial"/>
                    </w:rPr>
                  </w:pPr>
                  <w:r>
                    <w:rPr>
                      <w:rFonts w:ascii="Arial" w:hAnsi="Arial" w:cs="Arial"/>
                    </w:rPr>
                    <w:t>Vano</w:t>
                  </w:r>
                </w:p>
              </w:txbxContent>
            </v:textbox>
          </v:roundrect>
        </w:pict>
      </w:r>
    </w:p>
    <w:p w:rsidR="00DC66DC" w:rsidRDefault="00DC66DC" w:rsidP="00DC66DC">
      <w:pPr>
        <w:tabs>
          <w:tab w:val="left" w:pos="6300"/>
        </w:tabs>
        <w:rPr>
          <w:rFonts w:ascii="Arial" w:hAnsi="Arial" w:cs="Arial"/>
        </w:rPr>
      </w:pPr>
    </w:p>
    <w:p w:rsidR="00DC66DC" w:rsidRDefault="00E874B3" w:rsidP="00DC66DC">
      <w:pPr>
        <w:tabs>
          <w:tab w:val="left" w:pos="6300"/>
        </w:tabs>
        <w:rPr>
          <w:rFonts w:ascii="Arial" w:hAnsi="Arial" w:cs="Arial"/>
        </w:rPr>
      </w:pPr>
      <w:r>
        <w:pict>
          <v:roundrect id="_x0000_s1214" style="position:absolute;margin-left:364.9pt;margin-top:4.9pt;width:218.65pt;height:20.25pt;z-index:251715584" arcsize="10923f" fillcolor="#92cddc" strokecolor="#92cddc" strokeweight="1pt">
            <v:fill color2="#daeef3" angle="-45" focus="-50%" type="gradient"/>
            <v:shadow on="t" type="perspective" color="#205867" opacity=".5" offset="1pt" offset2="-3pt"/>
            <v:textbox style="mso-next-textbox:#_x0000_s1214">
              <w:txbxContent>
                <w:p w:rsidR="00E874B3" w:rsidRDefault="00E874B3" w:rsidP="00DC66DC">
                  <w:pPr>
                    <w:jc w:val="center"/>
                  </w:pPr>
                  <w:r>
                    <w:rPr>
                      <w:rFonts w:ascii="Arial" w:hAnsi="Arial" w:cs="Arial"/>
                    </w:rPr>
                    <w:t>Que es inútil</w:t>
                  </w:r>
                  <w:r>
                    <w:t>.</w:t>
                  </w:r>
                </w:p>
              </w:txbxContent>
            </v:textbox>
          </v:roundrect>
        </w:pict>
      </w:r>
      <w:r>
        <w:pict>
          <v:roundrect id="_x0000_s1213" style="position:absolute;margin-left:68.8pt;margin-top:4.9pt;width:138.65pt;height:29.25pt;z-index:251714560" arcsize="10923f" fillcolor="#92cddc" strokecolor="#92cddc" strokeweight="1pt">
            <v:fill color2="#daeef3" angle="-45" focus="-50%" type="gradient"/>
            <v:shadow on="t" type="perspective" color="#205867" opacity=".5" offset="1pt" offset2="-3pt"/>
            <v:textbox style="mso-next-textbox:#_x0000_s1213">
              <w:txbxContent>
                <w:p w:rsidR="00E874B3" w:rsidRDefault="00E874B3" w:rsidP="00DC66DC">
                  <w:pPr>
                    <w:jc w:val="center"/>
                    <w:rPr>
                      <w:rFonts w:ascii="Arial" w:hAnsi="Arial" w:cs="Arial"/>
                    </w:rPr>
                  </w:pPr>
                  <w:r>
                    <w:rPr>
                      <w:rFonts w:ascii="Arial" w:hAnsi="Arial" w:cs="Arial"/>
                    </w:rPr>
                    <w:t>Persistente</w:t>
                  </w:r>
                </w:p>
              </w:txbxContent>
            </v:textbox>
          </v:roundrect>
        </w:pict>
      </w:r>
    </w:p>
    <w:p w:rsidR="00DC66DC" w:rsidRDefault="00DC66DC" w:rsidP="00DC66DC">
      <w:pPr>
        <w:tabs>
          <w:tab w:val="left" w:pos="6300"/>
        </w:tabs>
        <w:rPr>
          <w:rFonts w:ascii="Arial" w:hAnsi="Arial" w:cs="Arial"/>
        </w:rPr>
      </w:pPr>
    </w:p>
    <w:p w:rsidR="00DC66DC" w:rsidRDefault="00DC66DC" w:rsidP="00922E7C">
      <w:pPr>
        <w:pStyle w:val="Prrafodelista"/>
        <w:numPr>
          <w:ilvl w:val="0"/>
          <w:numId w:val="13"/>
        </w:numPr>
        <w:tabs>
          <w:tab w:val="left" w:pos="709"/>
        </w:tabs>
        <w:spacing w:after="0" w:line="240" w:lineRule="auto"/>
        <w:rPr>
          <w:rFonts w:ascii="Arial" w:hAnsi="Arial" w:cs="Arial"/>
          <w:sz w:val="28"/>
          <w:szCs w:val="28"/>
        </w:rPr>
      </w:pPr>
      <w:r>
        <w:rPr>
          <w:rFonts w:ascii="Arial" w:hAnsi="Arial" w:cs="Arial"/>
          <w:sz w:val="28"/>
          <w:szCs w:val="28"/>
        </w:rPr>
        <w:t>¿Qué le  hubieras aconsejado  al cóndor?</w:t>
      </w:r>
    </w:p>
    <w:p w:rsidR="00DC66DC" w:rsidRDefault="00DC66DC" w:rsidP="00DC66DC">
      <w:pPr>
        <w:pStyle w:val="Prrafodelista"/>
        <w:tabs>
          <w:tab w:val="left" w:pos="709"/>
        </w:tabs>
        <w:spacing w:after="0" w:line="240" w:lineRule="auto"/>
        <w:rPr>
          <w:rFonts w:ascii="Arial" w:hAnsi="Arial" w:cs="Arial"/>
          <w:sz w:val="28"/>
          <w:szCs w:val="28"/>
        </w:rPr>
      </w:pPr>
    </w:p>
    <w:p w:rsidR="00DC66DC" w:rsidRPr="00393B41" w:rsidRDefault="00DC66DC" w:rsidP="00DC66DC">
      <w:pPr>
        <w:pStyle w:val="Prrafodelista"/>
        <w:tabs>
          <w:tab w:val="left" w:pos="709"/>
        </w:tabs>
        <w:spacing w:after="0" w:line="360" w:lineRule="auto"/>
        <w:rPr>
          <w:rFonts w:ascii="Arial" w:hAnsi="Arial" w:cs="Arial"/>
          <w:sz w:val="28"/>
          <w:szCs w:val="28"/>
        </w:rPr>
        <w:sectPr w:rsidR="00DC66DC" w:rsidRPr="00393B41" w:rsidSect="00DC66DC">
          <w:pgSz w:w="16838" w:h="11906" w:orient="landscape"/>
          <w:pgMar w:top="1701" w:right="1418" w:bottom="1701" w:left="1418" w:header="709" w:footer="709" w:gutter="0"/>
          <w:cols w:space="708"/>
          <w:docGrid w:linePitch="360"/>
        </w:sectPr>
      </w:pPr>
      <w:r>
        <w:rPr>
          <w:rFonts w:ascii="Arial" w:hAnsi="Arial" w:cs="Arial"/>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w:t>
      </w:r>
    </w:p>
    <w:p w:rsidR="00DC66DC" w:rsidRDefault="00DC66DC" w:rsidP="00AB2A44">
      <w:pPr>
        <w:pStyle w:val="Sinespaciado"/>
        <w:jc w:val="both"/>
      </w:pPr>
    </w:p>
    <w:sectPr w:rsidR="00DC66DC" w:rsidSect="00DC66DC">
      <w:headerReference w:type="default" r:id="rId8"/>
      <w:pgSz w:w="11906" w:h="16838"/>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1BB" w:rsidRDefault="001D31BB" w:rsidP="00DC66DC">
      <w:pPr>
        <w:spacing w:after="0" w:line="240" w:lineRule="auto"/>
      </w:pPr>
      <w:r>
        <w:separator/>
      </w:r>
    </w:p>
  </w:endnote>
  <w:endnote w:type="continuationSeparator" w:id="0">
    <w:p w:rsidR="001D31BB" w:rsidRDefault="001D31BB" w:rsidP="00DC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dobe Garamond Pro Bold">
    <w:altName w:val="Times New Roman"/>
    <w:panose1 w:val="00000000000000000000"/>
    <w:charset w:val="00"/>
    <w:family w:val="roman"/>
    <w:notTrueType/>
    <w:pitch w:val="variable"/>
    <w:sig w:usb0="00000001" w:usb1="00000001"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1BB" w:rsidRDefault="001D31BB" w:rsidP="00DC66DC">
      <w:pPr>
        <w:spacing w:after="0" w:line="240" w:lineRule="auto"/>
      </w:pPr>
      <w:r>
        <w:separator/>
      </w:r>
    </w:p>
  </w:footnote>
  <w:footnote w:type="continuationSeparator" w:id="0">
    <w:p w:rsidR="001D31BB" w:rsidRDefault="001D31BB" w:rsidP="00DC66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4B3" w:rsidRPr="00AB2A44" w:rsidRDefault="00E874B3" w:rsidP="00AB2A44">
    <w:pPr>
      <w:pStyle w:val="Encabezado"/>
      <w:rPr>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33D1C"/>
    <w:multiLevelType w:val="hybridMultilevel"/>
    <w:tmpl w:val="7AFA3ABA"/>
    <w:lvl w:ilvl="0" w:tplc="0C0A000B">
      <w:start w:val="1"/>
      <w:numFmt w:val="bullet"/>
      <w:lvlText w:val=""/>
      <w:lvlJc w:val="left"/>
      <w:pPr>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15:restartNumberingAfterBreak="0">
    <w:nsid w:val="0B62576A"/>
    <w:multiLevelType w:val="hybridMultilevel"/>
    <w:tmpl w:val="7F8C7D8A"/>
    <w:lvl w:ilvl="0" w:tplc="0C0A0001">
      <w:start w:val="1"/>
      <w:numFmt w:val="bullet"/>
      <w:lvlText w:val=""/>
      <w:lvlJc w:val="left"/>
      <w:pPr>
        <w:tabs>
          <w:tab w:val="num" w:pos="780"/>
        </w:tabs>
        <w:ind w:left="78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 w15:restartNumberingAfterBreak="0">
    <w:nsid w:val="127009AF"/>
    <w:multiLevelType w:val="hybridMultilevel"/>
    <w:tmpl w:val="3754EAF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 w15:restartNumberingAfterBreak="0">
    <w:nsid w:val="16207B93"/>
    <w:multiLevelType w:val="hybridMultilevel"/>
    <w:tmpl w:val="5C00CC14"/>
    <w:lvl w:ilvl="0" w:tplc="280A0013">
      <w:start w:val="1"/>
      <w:numFmt w:val="upperRoman"/>
      <w:lvlText w:val="%1."/>
      <w:lvlJc w:val="righ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F065C89"/>
    <w:multiLevelType w:val="hybridMultilevel"/>
    <w:tmpl w:val="699CF100"/>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5" w15:restartNumberingAfterBreak="0">
    <w:nsid w:val="2AC0419D"/>
    <w:multiLevelType w:val="hybridMultilevel"/>
    <w:tmpl w:val="C66E102A"/>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6" w15:restartNumberingAfterBreak="0">
    <w:nsid w:val="40A8318C"/>
    <w:multiLevelType w:val="hybridMultilevel"/>
    <w:tmpl w:val="1B6C5A74"/>
    <w:lvl w:ilvl="0" w:tplc="0C0A0001">
      <w:start w:val="1"/>
      <w:numFmt w:val="bullet"/>
      <w:lvlText w:val=""/>
      <w:lvlJc w:val="left"/>
      <w:pPr>
        <w:ind w:left="144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15:restartNumberingAfterBreak="0">
    <w:nsid w:val="48187933"/>
    <w:multiLevelType w:val="hybridMultilevel"/>
    <w:tmpl w:val="7CD21348"/>
    <w:lvl w:ilvl="0" w:tplc="D72ADDFA">
      <w:numFmt w:val="bullet"/>
      <w:lvlText w:val="-"/>
      <w:lvlJc w:val="left"/>
      <w:pPr>
        <w:ind w:left="720" w:hanging="360"/>
      </w:pPr>
      <w:rPr>
        <w:rFonts w:ascii="Arial" w:eastAsia="Times New Roman" w:hAnsi="Arial" w:cs="Aria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8" w15:restartNumberingAfterBreak="0">
    <w:nsid w:val="498A04A2"/>
    <w:multiLevelType w:val="hybridMultilevel"/>
    <w:tmpl w:val="F9AA784A"/>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9" w15:restartNumberingAfterBreak="0">
    <w:nsid w:val="4E3811D8"/>
    <w:multiLevelType w:val="hybridMultilevel"/>
    <w:tmpl w:val="5FFE0F1A"/>
    <w:lvl w:ilvl="0" w:tplc="0C0A0001">
      <w:start w:val="1"/>
      <w:numFmt w:val="bullet"/>
      <w:lvlText w:val=""/>
      <w:lvlJc w:val="left"/>
      <w:pPr>
        <w:tabs>
          <w:tab w:val="num" w:pos="1500"/>
        </w:tabs>
        <w:ind w:left="150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0" w15:restartNumberingAfterBreak="0">
    <w:nsid w:val="5D68332C"/>
    <w:multiLevelType w:val="hybridMultilevel"/>
    <w:tmpl w:val="A88C92E0"/>
    <w:lvl w:ilvl="0" w:tplc="0C0A0001">
      <w:start w:val="1"/>
      <w:numFmt w:val="bullet"/>
      <w:lvlText w:val=""/>
      <w:lvlJc w:val="left"/>
      <w:pPr>
        <w:tabs>
          <w:tab w:val="num" w:pos="360"/>
        </w:tabs>
        <w:ind w:left="36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1" w15:restartNumberingAfterBreak="0">
    <w:nsid w:val="5FCA16DB"/>
    <w:multiLevelType w:val="hybridMultilevel"/>
    <w:tmpl w:val="B128E25C"/>
    <w:lvl w:ilvl="0" w:tplc="CD68C0EC">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69F82EF1"/>
    <w:multiLevelType w:val="hybridMultilevel"/>
    <w:tmpl w:val="31C23A7E"/>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15:restartNumberingAfterBreak="0">
    <w:nsid w:val="6CD16713"/>
    <w:multiLevelType w:val="hybridMultilevel"/>
    <w:tmpl w:val="FED24182"/>
    <w:lvl w:ilvl="0" w:tplc="0C0A0001">
      <w:start w:val="1"/>
      <w:numFmt w:val="bullet"/>
      <w:lvlText w:val=""/>
      <w:lvlJc w:val="left"/>
      <w:pPr>
        <w:ind w:left="144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4" w15:restartNumberingAfterBreak="0">
    <w:nsid w:val="6E9467A4"/>
    <w:multiLevelType w:val="hybridMultilevel"/>
    <w:tmpl w:val="8264A8B0"/>
    <w:lvl w:ilvl="0" w:tplc="0C0A0001">
      <w:start w:val="1"/>
      <w:numFmt w:val="bullet"/>
      <w:lvlText w:val=""/>
      <w:lvlJc w:val="left"/>
      <w:pPr>
        <w:tabs>
          <w:tab w:val="num" w:pos="501"/>
        </w:tabs>
        <w:ind w:left="501" w:hanging="360"/>
      </w:pPr>
      <w:rPr>
        <w:rFonts w:ascii="Symbol" w:hAnsi="Symbol" w:hint="default"/>
      </w:rPr>
    </w:lvl>
    <w:lvl w:ilvl="1" w:tplc="0C0A0003">
      <w:start w:val="1"/>
      <w:numFmt w:val="decimal"/>
      <w:lvlText w:val="%2."/>
      <w:lvlJc w:val="left"/>
      <w:pPr>
        <w:tabs>
          <w:tab w:val="num" w:pos="1221"/>
        </w:tabs>
        <w:ind w:left="1221" w:hanging="360"/>
      </w:pPr>
    </w:lvl>
    <w:lvl w:ilvl="2" w:tplc="0C0A0005">
      <w:start w:val="1"/>
      <w:numFmt w:val="decimal"/>
      <w:lvlText w:val="%3."/>
      <w:lvlJc w:val="left"/>
      <w:pPr>
        <w:tabs>
          <w:tab w:val="num" w:pos="1941"/>
        </w:tabs>
        <w:ind w:left="1941" w:hanging="360"/>
      </w:pPr>
    </w:lvl>
    <w:lvl w:ilvl="3" w:tplc="0C0A0001">
      <w:start w:val="1"/>
      <w:numFmt w:val="decimal"/>
      <w:lvlText w:val="%4."/>
      <w:lvlJc w:val="left"/>
      <w:pPr>
        <w:tabs>
          <w:tab w:val="num" w:pos="2661"/>
        </w:tabs>
        <w:ind w:left="2661" w:hanging="360"/>
      </w:pPr>
    </w:lvl>
    <w:lvl w:ilvl="4" w:tplc="0C0A0003">
      <w:start w:val="1"/>
      <w:numFmt w:val="decimal"/>
      <w:lvlText w:val="%5."/>
      <w:lvlJc w:val="left"/>
      <w:pPr>
        <w:tabs>
          <w:tab w:val="num" w:pos="3381"/>
        </w:tabs>
        <w:ind w:left="3381" w:hanging="360"/>
      </w:pPr>
    </w:lvl>
    <w:lvl w:ilvl="5" w:tplc="0C0A0005">
      <w:start w:val="1"/>
      <w:numFmt w:val="decimal"/>
      <w:lvlText w:val="%6."/>
      <w:lvlJc w:val="left"/>
      <w:pPr>
        <w:tabs>
          <w:tab w:val="num" w:pos="4101"/>
        </w:tabs>
        <w:ind w:left="4101" w:hanging="360"/>
      </w:pPr>
    </w:lvl>
    <w:lvl w:ilvl="6" w:tplc="0C0A0001">
      <w:start w:val="1"/>
      <w:numFmt w:val="decimal"/>
      <w:lvlText w:val="%7."/>
      <w:lvlJc w:val="left"/>
      <w:pPr>
        <w:tabs>
          <w:tab w:val="num" w:pos="4821"/>
        </w:tabs>
        <w:ind w:left="4821" w:hanging="360"/>
      </w:pPr>
    </w:lvl>
    <w:lvl w:ilvl="7" w:tplc="0C0A0003">
      <w:start w:val="1"/>
      <w:numFmt w:val="decimal"/>
      <w:lvlText w:val="%8."/>
      <w:lvlJc w:val="left"/>
      <w:pPr>
        <w:tabs>
          <w:tab w:val="num" w:pos="5541"/>
        </w:tabs>
        <w:ind w:left="5541" w:hanging="360"/>
      </w:pPr>
    </w:lvl>
    <w:lvl w:ilvl="8" w:tplc="0C0A0005">
      <w:start w:val="1"/>
      <w:numFmt w:val="decimal"/>
      <w:lvlText w:val="%9."/>
      <w:lvlJc w:val="left"/>
      <w:pPr>
        <w:tabs>
          <w:tab w:val="num" w:pos="6261"/>
        </w:tabs>
        <w:ind w:left="6261" w:hanging="360"/>
      </w:pPr>
    </w:lvl>
  </w:abstractNum>
  <w:abstractNum w:abstractNumId="15" w15:restartNumberingAfterBreak="0">
    <w:nsid w:val="74511B7A"/>
    <w:multiLevelType w:val="hybridMultilevel"/>
    <w:tmpl w:val="843A35CA"/>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15:restartNumberingAfterBreak="0">
    <w:nsid w:val="79812F74"/>
    <w:multiLevelType w:val="hybridMultilevel"/>
    <w:tmpl w:val="60D8D23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66DC"/>
    <w:rsid w:val="00000EDD"/>
    <w:rsid w:val="000C1375"/>
    <w:rsid w:val="00123B28"/>
    <w:rsid w:val="001D31BB"/>
    <w:rsid w:val="001F4748"/>
    <w:rsid w:val="001F6C39"/>
    <w:rsid w:val="00202686"/>
    <w:rsid w:val="0024438E"/>
    <w:rsid w:val="004977E1"/>
    <w:rsid w:val="0055347E"/>
    <w:rsid w:val="008615CF"/>
    <w:rsid w:val="00922E7C"/>
    <w:rsid w:val="00AB2A44"/>
    <w:rsid w:val="00B04EE6"/>
    <w:rsid w:val="00DC66DC"/>
    <w:rsid w:val="00E874B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14"/>
    <o:shapelayout v:ext="edit">
      <o:idmap v:ext="edit" data="1"/>
      <o:rules v:ext="edit">
        <o:r id="V:Rule1" type="connector" idref="#_x0000_s1196"/>
        <o:r id="V:Rule2" type="connector" idref="#_x0000_s1194"/>
        <o:r id="V:Rule3" type="connector" idref="#_x0000_s1197"/>
        <o:r id="V:Rule4" type="connector" idref="#_x0000_s1200"/>
        <o:r id="V:Rule5" type="connector" idref="#_x0000_s1198"/>
        <o:r id="V:Rule6" type="connector" idref="#_x0000_s1199"/>
        <o:r id="V:Rule7" type="connector" idref="#_x0000_s1206"/>
        <o:r id="V:Rule8" type="connector" idref="#_x0000_s1207"/>
        <o:r id="V:Rule9" type="connector" idref="#_x0000_s1201"/>
      </o:rules>
    </o:shapelayout>
  </w:shapeDefaults>
  <w:decimalSymbol w:val="."/>
  <w:listSeparator w:val=";"/>
  <w15:docId w15:val="{D60F2E37-8361-4C38-9509-270B2DD9C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6DC"/>
    <w:rPr>
      <w:rFonts w:ascii="Calibri" w:eastAsia="Calibri" w:hAnsi="Calibri" w:cs="Times New Roman"/>
      <w:lang w:val="es-ES"/>
    </w:rPr>
  </w:style>
  <w:style w:type="paragraph" w:styleId="Ttulo1">
    <w:name w:val="heading 1"/>
    <w:basedOn w:val="Normal"/>
    <w:next w:val="Normal"/>
    <w:link w:val="Ttulo1Car"/>
    <w:qFormat/>
    <w:rsid w:val="00DC66DC"/>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basedOn w:val="Normal"/>
    <w:next w:val="Normal"/>
    <w:link w:val="Ttulo2Car"/>
    <w:uiPriority w:val="9"/>
    <w:unhideWhenUsed/>
    <w:qFormat/>
    <w:rsid w:val="00DC66DC"/>
    <w:pPr>
      <w:keepNext/>
      <w:keepLines/>
      <w:spacing w:before="200" w:after="0"/>
      <w:outlineLvl w:val="1"/>
    </w:pPr>
    <w:rPr>
      <w:rFonts w:ascii="Cambria" w:eastAsia="Times New Roman" w:hAnsi="Cambria"/>
      <w:b/>
      <w:bCs/>
      <w:color w:val="4F81BD"/>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C66DC"/>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uiPriority w:val="9"/>
    <w:rsid w:val="00DC66DC"/>
    <w:rPr>
      <w:rFonts w:ascii="Cambria" w:eastAsia="Times New Roman" w:hAnsi="Cambria" w:cs="Times New Roman"/>
      <w:b/>
      <w:bCs/>
      <w:color w:val="4F81BD"/>
      <w:sz w:val="26"/>
      <w:szCs w:val="26"/>
      <w:lang w:val="es-ES"/>
    </w:rPr>
  </w:style>
  <w:style w:type="paragraph" w:styleId="Encabezado">
    <w:name w:val="header"/>
    <w:basedOn w:val="Normal"/>
    <w:link w:val="EncabezadoCar"/>
    <w:uiPriority w:val="99"/>
    <w:unhideWhenUsed/>
    <w:rsid w:val="00DC66D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C66DC"/>
    <w:rPr>
      <w:rFonts w:ascii="Calibri" w:eastAsia="Calibri" w:hAnsi="Calibri" w:cs="Times New Roman"/>
      <w:lang w:val="es-ES"/>
    </w:rPr>
  </w:style>
  <w:style w:type="paragraph" w:styleId="Piedepgina">
    <w:name w:val="footer"/>
    <w:basedOn w:val="Normal"/>
    <w:link w:val="PiedepginaCar"/>
    <w:uiPriority w:val="99"/>
    <w:unhideWhenUsed/>
    <w:rsid w:val="00DC66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66DC"/>
    <w:rPr>
      <w:rFonts w:ascii="Calibri" w:eastAsia="Calibri" w:hAnsi="Calibri" w:cs="Times New Roman"/>
      <w:lang w:val="es-ES"/>
    </w:rPr>
  </w:style>
  <w:style w:type="paragraph" w:styleId="Prrafodelista">
    <w:name w:val="List Paragraph"/>
    <w:basedOn w:val="Normal"/>
    <w:uiPriority w:val="34"/>
    <w:qFormat/>
    <w:rsid w:val="00DC66DC"/>
    <w:pPr>
      <w:ind w:left="720"/>
      <w:contextualSpacing/>
    </w:pPr>
    <w:rPr>
      <w:lang w:val="es-ES_tradnl"/>
    </w:rPr>
  </w:style>
  <w:style w:type="character" w:styleId="Hipervnculo">
    <w:name w:val="Hyperlink"/>
    <w:uiPriority w:val="99"/>
    <w:unhideWhenUsed/>
    <w:rsid w:val="00DC66DC"/>
    <w:rPr>
      <w:color w:val="0000FF"/>
      <w:u w:val="single"/>
    </w:rPr>
  </w:style>
  <w:style w:type="paragraph" w:styleId="NormalWeb">
    <w:name w:val="Normal (Web)"/>
    <w:basedOn w:val="Normal"/>
    <w:uiPriority w:val="99"/>
    <w:unhideWhenUsed/>
    <w:rsid w:val="00DC66DC"/>
    <w:pPr>
      <w:spacing w:before="100" w:beforeAutospacing="1" w:after="100" w:afterAutospacing="1" w:line="240" w:lineRule="auto"/>
    </w:pPr>
    <w:rPr>
      <w:rFonts w:ascii="Times New Roman" w:eastAsia="Times New Roman" w:hAnsi="Times New Roman"/>
      <w:color w:val="000080"/>
      <w:sz w:val="24"/>
      <w:szCs w:val="24"/>
      <w:lang w:eastAsia="es-ES"/>
    </w:rPr>
  </w:style>
  <w:style w:type="character" w:customStyle="1" w:styleId="apple-converted-space">
    <w:name w:val="apple-converted-space"/>
    <w:basedOn w:val="Fuentedeprrafopredeter"/>
    <w:rsid w:val="00DC66DC"/>
  </w:style>
  <w:style w:type="paragraph" w:styleId="Textocomentario">
    <w:name w:val="annotation text"/>
    <w:basedOn w:val="Normal"/>
    <w:link w:val="TextocomentarioCar"/>
    <w:semiHidden/>
    <w:unhideWhenUsed/>
    <w:rsid w:val="00DC66DC"/>
    <w:pPr>
      <w:spacing w:after="0" w:line="240" w:lineRule="auto"/>
    </w:pPr>
    <w:rPr>
      <w:rFonts w:ascii="Times New Roman" w:eastAsia="Times New Roman" w:hAnsi="Times New Roman"/>
      <w:sz w:val="20"/>
      <w:szCs w:val="20"/>
    </w:rPr>
  </w:style>
  <w:style w:type="character" w:customStyle="1" w:styleId="TextocomentarioCar">
    <w:name w:val="Texto comentario Car"/>
    <w:basedOn w:val="Fuentedeprrafopredeter"/>
    <w:link w:val="Textocomentario"/>
    <w:semiHidden/>
    <w:rsid w:val="00DC66DC"/>
    <w:rPr>
      <w:rFonts w:ascii="Times New Roman" w:eastAsia="Times New Roman" w:hAnsi="Times New Roman" w:cs="Times New Roman"/>
      <w:sz w:val="20"/>
      <w:szCs w:val="20"/>
    </w:rPr>
  </w:style>
  <w:style w:type="paragraph" w:styleId="Textoindependiente2">
    <w:name w:val="Body Text 2"/>
    <w:basedOn w:val="Normal"/>
    <w:link w:val="Textoindependiente2Car"/>
    <w:unhideWhenUsed/>
    <w:rsid w:val="00DC66DC"/>
    <w:pPr>
      <w:spacing w:after="0" w:line="240" w:lineRule="auto"/>
      <w:jc w:val="both"/>
    </w:pPr>
    <w:rPr>
      <w:rFonts w:ascii="Batang" w:eastAsia="Batang" w:hAnsi="Batang"/>
      <w:sz w:val="16"/>
      <w:szCs w:val="24"/>
    </w:rPr>
  </w:style>
  <w:style w:type="character" w:customStyle="1" w:styleId="Textoindependiente2Car">
    <w:name w:val="Texto independiente 2 Car"/>
    <w:basedOn w:val="Fuentedeprrafopredeter"/>
    <w:link w:val="Textoindependiente2"/>
    <w:rsid w:val="00DC66DC"/>
    <w:rPr>
      <w:rFonts w:ascii="Batang" w:eastAsia="Batang" w:hAnsi="Batang" w:cs="Times New Roman"/>
      <w:sz w:val="16"/>
      <w:szCs w:val="24"/>
    </w:rPr>
  </w:style>
  <w:style w:type="character" w:customStyle="1" w:styleId="capacidadCar">
    <w:name w:val="capacidad Car"/>
    <w:link w:val="capacidad"/>
    <w:locked/>
    <w:rsid w:val="00DC66DC"/>
    <w:rPr>
      <w:rFonts w:ascii="Arial" w:eastAsia="Times New Roman" w:hAnsi="Arial" w:cs="Arial"/>
      <w:kern w:val="18"/>
      <w:sz w:val="23"/>
      <w:szCs w:val="23"/>
      <w:lang w:val="es-ES_tradnl" w:eastAsia="es-ES"/>
    </w:rPr>
  </w:style>
  <w:style w:type="paragraph" w:customStyle="1" w:styleId="capacidad">
    <w:name w:val="capacidad"/>
    <w:link w:val="capacidadCar"/>
    <w:rsid w:val="00DC66DC"/>
    <w:pPr>
      <w:spacing w:after="0" w:line="240" w:lineRule="auto"/>
    </w:pPr>
    <w:rPr>
      <w:rFonts w:ascii="Arial" w:eastAsia="Times New Roman" w:hAnsi="Arial" w:cs="Arial"/>
      <w:kern w:val="18"/>
      <w:sz w:val="23"/>
      <w:szCs w:val="23"/>
      <w:lang w:val="es-ES_tradnl" w:eastAsia="es-ES"/>
    </w:rPr>
  </w:style>
  <w:style w:type="character" w:customStyle="1" w:styleId="AREA-SANG-5Car">
    <w:name w:val="AREA-SANG-5 Car"/>
    <w:link w:val="AREA-SANG-5"/>
    <w:locked/>
    <w:rsid w:val="00DC66DC"/>
    <w:rPr>
      <w:rFonts w:ascii="Arial" w:eastAsia="Times New Roman" w:hAnsi="Arial" w:cs="Arial"/>
      <w:sz w:val="24"/>
      <w:szCs w:val="24"/>
      <w:lang w:val="es-ES_tradnl"/>
    </w:rPr>
  </w:style>
  <w:style w:type="paragraph" w:customStyle="1" w:styleId="AREA-SANG-5">
    <w:name w:val="AREA-SANG-5"/>
    <w:basedOn w:val="Normal"/>
    <w:link w:val="AREA-SANG-5Car"/>
    <w:rsid w:val="00DC66DC"/>
    <w:pPr>
      <w:tabs>
        <w:tab w:val="left" w:pos="180"/>
      </w:tabs>
      <w:spacing w:after="140" w:line="240" w:lineRule="auto"/>
      <w:ind w:left="181" w:hanging="181"/>
    </w:pPr>
    <w:rPr>
      <w:rFonts w:ascii="Arial" w:eastAsia="Times New Roman" w:hAnsi="Arial" w:cs="Arial"/>
      <w:sz w:val="24"/>
      <w:szCs w:val="24"/>
      <w:lang w:val="es-ES_tradnl"/>
    </w:rPr>
  </w:style>
  <w:style w:type="paragraph" w:styleId="Sinespaciado">
    <w:name w:val="No Spacing"/>
    <w:uiPriority w:val="1"/>
    <w:qFormat/>
    <w:rsid w:val="00DC66DC"/>
    <w:pPr>
      <w:spacing w:after="0" w:line="240" w:lineRule="auto"/>
    </w:pPr>
    <w:rPr>
      <w:rFonts w:ascii="Calibri" w:eastAsia="Calibri" w:hAnsi="Calibri" w:cs="Times New Roman"/>
    </w:rPr>
  </w:style>
  <w:style w:type="paragraph" w:styleId="Textoindependiente">
    <w:name w:val="Body Text"/>
    <w:basedOn w:val="Normal"/>
    <w:link w:val="TextoindependienteCar"/>
    <w:uiPriority w:val="99"/>
    <w:semiHidden/>
    <w:unhideWhenUsed/>
    <w:rsid w:val="00DC66DC"/>
    <w:pPr>
      <w:spacing w:after="120"/>
    </w:pPr>
  </w:style>
  <w:style w:type="character" w:customStyle="1" w:styleId="TextoindependienteCar">
    <w:name w:val="Texto independiente Car"/>
    <w:basedOn w:val="Fuentedeprrafopredeter"/>
    <w:link w:val="Textoindependiente"/>
    <w:uiPriority w:val="99"/>
    <w:semiHidden/>
    <w:rsid w:val="00DC66DC"/>
    <w:rPr>
      <w:rFonts w:ascii="Calibri" w:eastAsia="Calibri" w:hAnsi="Calibri" w:cs="Times New Roman"/>
      <w:lang w:val="es-ES"/>
    </w:rPr>
  </w:style>
  <w:style w:type="paragraph" w:styleId="Puesto">
    <w:name w:val="Title"/>
    <w:basedOn w:val="Normal"/>
    <w:link w:val="PuestoCar"/>
    <w:qFormat/>
    <w:rsid w:val="00DC66DC"/>
    <w:pPr>
      <w:spacing w:before="240" w:after="60" w:line="240" w:lineRule="auto"/>
      <w:jc w:val="center"/>
      <w:outlineLvl w:val="0"/>
    </w:pPr>
    <w:rPr>
      <w:rFonts w:ascii="Arial" w:eastAsia="Times New Roman" w:hAnsi="Arial" w:cs="Arial"/>
      <w:b/>
      <w:bCs/>
      <w:kern w:val="28"/>
      <w:sz w:val="32"/>
      <w:szCs w:val="32"/>
      <w:lang w:eastAsia="es-ES"/>
    </w:rPr>
  </w:style>
  <w:style w:type="character" w:customStyle="1" w:styleId="PuestoCar">
    <w:name w:val="Puesto Car"/>
    <w:basedOn w:val="Fuentedeprrafopredeter"/>
    <w:link w:val="Puesto"/>
    <w:rsid w:val="00DC66DC"/>
    <w:rPr>
      <w:rFonts w:ascii="Arial" w:eastAsia="Times New Roman" w:hAnsi="Arial" w:cs="Arial"/>
      <w:b/>
      <w:bCs/>
      <w:kern w:val="28"/>
      <w:sz w:val="32"/>
      <w:szCs w:val="32"/>
      <w:lang w:val="es-ES" w:eastAsia="es-ES"/>
    </w:rPr>
  </w:style>
  <w:style w:type="paragraph" w:styleId="Textodeglobo">
    <w:name w:val="Balloon Text"/>
    <w:basedOn w:val="Normal"/>
    <w:link w:val="TextodegloboCar"/>
    <w:uiPriority w:val="99"/>
    <w:semiHidden/>
    <w:unhideWhenUsed/>
    <w:rsid w:val="00DC66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66DC"/>
    <w:rPr>
      <w:rFonts w:ascii="Tahoma" w:eastAsia="Calibri" w:hAnsi="Tahoma" w:cs="Tahoma"/>
      <w:sz w:val="16"/>
      <w:szCs w:val="16"/>
      <w:lang w:val="es-ES"/>
    </w:rPr>
  </w:style>
  <w:style w:type="table" w:styleId="Tablaconcuadrcula">
    <w:name w:val="Table Grid"/>
    <w:basedOn w:val="Tablanormal"/>
    <w:uiPriority w:val="59"/>
    <w:rsid w:val="005534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3781</Words>
  <Characters>20797</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Calsar</dc:creator>
  <cp:lastModifiedBy>Usuario de Windows</cp:lastModifiedBy>
  <cp:revision>5</cp:revision>
  <cp:lastPrinted>2013-03-07T12:23:00Z</cp:lastPrinted>
  <dcterms:created xsi:type="dcterms:W3CDTF">2013-03-07T11:23:00Z</dcterms:created>
  <dcterms:modified xsi:type="dcterms:W3CDTF">2020-02-26T03:38:00Z</dcterms:modified>
</cp:coreProperties>
</file>